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669" w:rsidRDefault="00A95ABD" w:rsidP="00A95ABD">
      <w:pPr>
        <w:rPr>
          <w:sz w:val="24"/>
          <w:szCs w:val="24"/>
        </w:rPr>
      </w:pPr>
      <w:r>
        <w:rPr>
          <w:noProof/>
        </w:rPr>
        <w:drawing>
          <wp:inline distT="0" distB="0" distL="0" distR="0">
            <wp:extent cx="5943600" cy="13195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orting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1319530"/>
                    </a:xfrm>
                    <a:prstGeom prst="rect">
                      <a:avLst/>
                    </a:prstGeom>
                  </pic:spPr>
                </pic:pic>
              </a:graphicData>
            </a:graphic>
          </wp:inline>
        </w:drawing>
      </w:r>
    </w:p>
    <w:p w:rsidR="00272669" w:rsidRDefault="00A95ABD" w:rsidP="00B24F80">
      <w:pPr>
        <w:spacing w:line="240" w:lineRule="auto"/>
        <w:jc w:val="center"/>
        <w:rPr>
          <w:b/>
          <w:sz w:val="24"/>
          <w:szCs w:val="24"/>
          <w:u w:val="single"/>
        </w:rPr>
      </w:pPr>
      <w:r>
        <w:rPr>
          <w:b/>
          <w:sz w:val="24"/>
          <w:szCs w:val="24"/>
          <w:u w:val="single"/>
        </w:rPr>
        <w:t>SCHOLARSHIP</w:t>
      </w:r>
      <w:r w:rsidR="003C3669">
        <w:rPr>
          <w:b/>
          <w:sz w:val="24"/>
          <w:szCs w:val="24"/>
          <w:u w:val="single"/>
        </w:rPr>
        <w:t xml:space="preserve"> </w:t>
      </w:r>
      <w:r>
        <w:rPr>
          <w:b/>
          <w:sz w:val="24"/>
          <w:szCs w:val="24"/>
          <w:u w:val="single"/>
        </w:rPr>
        <w:t xml:space="preserve"> PROTOCOL:</w:t>
      </w:r>
    </w:p>
    <w:p w:rsidR="00A95ABD" w:rsidRDefault="00B24F80" w:rsidP="00B24F80">
      <w:pPr>
        <w:pStyle w:val="ListParagraph"/>
        <w:spacing w:line="240" w:lineRule="auto"/>
        <w:rPr>
          <w:sz w:val="24"/>
          <w:szCs w:val="24"/>
        </w:rPr>
      </w:pPr>
      <w:r w:rsidRPr="00BA48B7">
        <w:rPr>
          <w:b/>
          <w:i/>
          <w:sz w:val="24"/>
          <w:szCs w:val="24"/>
        </w:rPr>
        <w:t xml:space="preserve">Scope:  </w:t>
      </w:r>
      <w:r w:rsidR="003C3669" w:rsidRPr="00BA48B7">
        <w:rPr>
          <w:sz w:val="24"/>
          <w:szCs w:val="24"/>
        </w:rPr>
        <w:t xml:space="preserve">One of the purposes of the Foundation </w:t>
      </w:r>
      <w:r w:rsidRPr="00BA48B7">
        <w:rPr>
          <w:sz w:val="24"/>
          <w:szCs w:val="24"/>
        </w:rPr>
        <w:t xml:space="preserve">is </w:t>
      </w:r>
      <w:r w:rsidR="003C3669" w:rsidRPr="00BA48B7">
        <w:rPr>
          <w:sz w:val="24"/>
          <w:szCs w:val="24"/>
        </w:rPr>
        <w:t xml:space="preserve">to be </w:t>
      </w:r>
      <w:r w:rsidRPr="00BA48B7">
        <w:rPr>
          <w:sz w:val="24"/>
          <w:szCs w:val="24"/>
        </w:rPr>
        <w:t>liaison for veterinary students applying for scholarships to att</w:t>
      </w:r>
      <w:r w:rsidR="003C3669" w:rsidRPr="00BA48B7">
        <w:rPr>
          <w:sz w:val="24"/>
          <w:szCs w:val="24"/>
        </w:rPr>
        <w:t>end the AHVMA Annual Conference, and to administer financial scholarships for education in Holistic Medicine.</w:t>
      </w:r>
    </w:p>
    <w:p w:rsidR="00D52C81" w:rsidRDefault="00D52C81" w:rsidP="00B24F80">
      <w:pPr>
        <w:pStyle w:val="ListParagraph"/>
        <w:spacing w:line="240" w:lineRule="auto"/>
        <w:rPr>
          <w:sz w:val="24"/>
          <w:szCs w:val="24"/>
        </w:rPr>
      </w:pPr>
    </w:p>
    <w:p w:rsidR="00D52C81" w:rsidRPr="00D52C81" w:rsidRDefault="00D52C81" w:rsidP="00B24F80">
      <w:pPr>
        <w:pStyle w:val="ListParagraph"/>
        <w:spacing w:line="240" w:lineRule="auto"/>
        <w:rPr>
          <w:sz w:val="24"/>
          <w:szCs w:val="24"/>
        </w:rPr>
      </w:pPr>
      <w:r>
        <w:rPr>
          <w:b/>
          <w:i/>
          <w:sz w:val="24"/>
          <w:szCs w:val="24"/>
        </w:rPr>
        <w:t xml:space="preserve">Impact:  </w:t>
      </w:r>
      <w:r>
        <w:rPr>
          <w:sz w:val="24"/>
          <w:szCs w:val="24"/>
        </w:rPr>
        <w:t xml:space="preserve">Increase student interest and knowledge of CAVM, support students in their progression towards a CAVM profession, and increase AHVMF, </w:t>
      </w:r>
      <w:ins w:id="0" w:author="AHVMF" w:date="2014-06-24T15:51:00Z">
        <w:r w:rsidR="002B475F" w:rsidRPr="00BA48B7">
          <w:rPr>
            <w:color w:val="000000" w:themeColor="text1"/>
            <w:sz w:val="24"/>
            <w:szCs w:val="24"/>
          </w:rPr>
          <w:t xml:space="preserve">SAHVMA, </w:t>
        </w:r>
      </w:ins>
      <w:r>
        <w:rPr>
          <w:sz w:val="24"/>
          <w:szCs w:val="24"/>
        </w:rPr>
        <w:t>AHVMA and other CAVM organizational membership.</w:t>
      </w:r>
    </w:p>
    <w:p w:rsidR="00B24F80" w:rsidRDefault="00B24F80" w:rsidP="00B24F80">
      <w:pPr>
        <w:pStyle w:val="ListParagraph"/>
        <w:spacing w:line="240" w:lineRule="auto"/>
        <w:rPr>
          <w:sz w:val="24"/>
          <w:szCs w:val="24"/>
        </w:rPr>
      </w:pPr>
    </w:p>
    <w:p w:rsidR="00B24F80" w:rsidRDefault="00B24F80" w:rsidP="00B24F80">
      <w:pPr>
        <w:pStyle w:val="ListParagraph"/>
        <w:spacing w:line="240" w:lineRule="auto"/>
        <w:rPr>
          <w:sz w:val="24"/>
          <w:szCs w:val="24"/>
        </w:rPr>
      </w:pPr>
      <w:r>
        <w:rPr>
          <w:b/>
          <w:i/>
          <w:sz w:val="24"/>
          <w:szCs w:val="24"/>
        </w:rPr>
        <w:t xml:space="preserve">Reports to: </w:t>
      </w:r>
      <w:r>
        <w:rPr>
          <w:sz w:val="24"/>
          <w:szCs w:val="24"/>
        </w:rPr>
        <w:t xml:space="preserve">Executive </w:t>
      </w:r>
      <w:r w:rsidR="00272669">
        <w:rPr>
          <w:sz w:val="24"/>
          <w:szCs w:val="24"/>
        </w:rPr>
        <w:t>Board</w:t>
      </w:r>
    </w:p>
    <w:p w:rsidR="005634ED" w:rsidRDefault="005634ED" w:rsidP="00B24F80">
      <w:pPr>
        <w:pStyle w:val="ListParagraph"/>
        <w:spacing w:line="240" w:lineRule="auto"/>
        <w:rPr>
          <w:sz w:val="24"/>
          <w:szCs w:val="24"/>
        </w:rPr>
      </w:pPr>
    </w:p>
    <w:p w:rsidR="00BA48B7" w:rsidRDefault="005634ED" w:rsidP="00B24F80">
      <w:pPr>
        <w:pStyle w:val="ListParagraph"/>
        <w:spacing w:line="240" w:lineRule="auto"/>
        <w:rPr>
          <w:sz w:val="24"/>
          <w:szCs w:val="24"/>
        </w:rPr>
      </w:pPr>
      <w:r>
        <w:rPr>
          <w:b/>
          <w:i/>
          <w:sz w:val="24"/>
          <w:szCs w:val="24"/>
        </w:rPr>
        <w:t xml:space="preserve">Collaborators: </w:t>
      </w:r>
      <w:r w:rsidR="00E177AA" w:rsidRPr="00E177AA">
        <w:rPr>
          <w:sz w:val="24"/>
          <w:szCs w:val="24"/>
        </w:rPr>
        <w:t xml:space="preserve">AHVMF </w:t>
      </w:r>
      <w:r>
        <w:rPr>
          <w:sz w:val="24"/>
          <w:szCs w:val="24"/>
        </w:rPr>
        <w:t>Executive Director</w:t>
      </w:r>
      <w:r w:rsidR="00BA48B7">
        <w:rPr>
          <w:sz w:val="24"/>
          <w:szCs w:val="24"/>
        </w:rPr>
        <w:t>,</w:t>
      </w:r>
      <w:r w:rsidR="003C3669">
        <w:rPr>
          <w:sz w:val="24"/>
          <w:szCs w:val="24"/>
        </w:rPr>
        <w:t xml:space="preserve"> </w:t>
      </w:r>
      <w:r>
        <w:rPr>
          <w:sz w:val="24"/>
          <w:szCs w:val="24"/>
        </w:rPr>
        <w:t xml:space="preserve">AHVMA Membership Committee Chair, </w:t>
      </w:r>
      <w:r w:rsidR="00551CB3">
        <w:rPr>
          <w:sz w:val="24"/>
          <w:szCs w:val="24"/>
        </w:rPr>
        <w:t xml:space="preserve">AHVMA president-elect, </w:t>
      </w:r>
      <w:r w:rsidR="00BE1161">
        <w:rPr>
          <w:sz w:val="24"/>
          <w:szCs w:val="24"/>
        </w:rPr>
        <w:t xml:space="preserve">and </w:t>
      </w:r>
      <w:r>
        <w:rPr>
          <w:sz w:val="24"/>
          <w:szCs w:val="24"/>
        </w:rPr>
        <w:t xml:space="preserve">AHVMA Student </w:t>
      </w:r>
    </w:p>
    <w:p w:rsidR="00BA48B7" w:rsidRDefault="00BA48B7" w:rsidP="00B24F80">
      <w:pPr>
        <w:pStyle w:val="ListParagraph"/>
        <w:spacing w:line="240" w:lineRule="auto"/>
        <w:rPr>
          <w:sz w:val="24"/>
          <w:szCs w:val="24"/>
        </w:rPr>
      </w:pPr>
    </w:p>
    <w:p w:rsidR="00E177AA" w:rsidRPr="005634ED" w:rsidRDefault="00E177AA" w:rsidP="00B24F80">
      <w:pPr>
        <w:pStyle w:val="ListParagraph"/>
        <w:spacing w:line="240" w:lineRule="auto"/>
        <w:rPr>
          <w:sz w:val="24"/>
          <w:szCs w:val="24"/>
        </w:rPr>
      </w:pPr>
      <w:r>
        <w:rPr>
          <w:b/>
          <w:i/>
          <w:sz w:val="24"/>
          <w:szCs w:val="24"/>
        </w:rPr>
        <w:t>Associated Staff:</w:t>
      </w:r>
      <w:r>
        <w:rPr>
          <w:sz w:val="24"/>
          <w:szCs w:val="24"/>
        </w:rPr>
        <w:t xml:space="preserve">  AHVMF Deputy Director and AHVMA Office Manager</w:t>
      </w:r>
    </w:p>
    <w:p w:rsidR="00B24F80" w:rsidRDefault="00B24F80" w:rsidP="00B24F80">
      <w:pPr>
        <w:pStyle w:val="ListParagraph"/>
        <w:spacing w:line="240" w:lineRule="auto"/>
        <w:rPr>
          <w:sz w:val="24"/>
          <w:szCs w:val="24"/>
        </w:rPr>
      </w:pPr>
    </w:p>
    <w:p w:rsidR="00B24F80" w:rsidRDefault="00B24F80" w:rsidP="00B24F80">
      <w:pPr>
        <w:pStyle w:val="ListParagraph"/>
        <w:spacing w:line="240" w:lineRule="auto"/>
        <w:rPr>
          <w:b/>
          <w:i/>
          <w:sz w:val="24"/>
          <w:szCs w:val="24"/>
        </w:rPr>
      </w:pPr>
      <w:r>
        <w:rPr>
          <w:b/>
          <w:i/>
          <w:sz w:val="24"/>
          <w:szCs w:val="24"/>
        </w:rPr>
        <w:t xml:space="preserve">Key Responsibilities and </w:t>
      </w:r>
      <w:proofErr w:type="spellStart"/>
      <w:r>
        <w:rPr>
          <w:b/>
          <w:i/>
          <w:sz w:val="24"/>
          <w:szCs w:val="24"/>
        </w:rPr>
        <w:t>Accountables</w:t>
      </w:r>
      <w:proofErr w:type="spellEnd"/>
      <w:r>
        <w:rPr>
          <w:b/>
          <w:i/>
          <w:sz w:val="24"/>
          <w:szCs w:val="24"/>
        </w:rPr>
        <w:t>:</w:t>
      </w:r>
    </w:p>
    <w:p w:rsidR="00082DDA" w:rsidRDefault="00082DDA" w:rsidP="00160F32">
      <w:pPr>
        <w:pStyle w:val="ListParagraph"/>
        <w:spacing w:line="240" w:lineRule="auto"/>
        <w:ind w:left="1440"/>
        <w:rPr>
          <w:b/>
          <w:i/>
          <w:sz w:val="24"/>
          <w:szCs w:val="24"/>
        </w:rPr>
      </w:pPr>
    </w:p>
    <w:p w:rsidR="00B24F80" w:rsidRPr="00082DDA" w:rsidRDefault="00160F32" w:rsidP="00082DDA">
      <w:pPr>
        <w:pStyle w:val="ListParagraph"/>
        <w:spacing w:line="240" w:lineRule="auto"/>
        <w:rPr>
          <w:b/>
          <w:i/>
          <w:sz w:val="24"/>
          <w:szCs w:val="24"/>
        </w:rPr>
      </w:pPr>
      <w:r w:rsidRPr="00082DDA">
        <w:rPr>
          <w:i/>
          <w:sz w:val="24"/>
          <w:szCs w:val="24"/>
        </w:rPr>
        <w:t xml:space="preserve">In collaboration with the Executive Director (ED), formulate and revise as necessary procedures detailing specific functions of the committee.  Executive Board has final approval of said protocol.  </w:t>
      </w:r>
      <w:r w:rsidR="00082DDA">
        <w:rPr>
          <w:i/>
          <w:sz w:val="24"/>
          <w:szCs w:val="24"/>
        </w:rPr>
        <w:t>Once approved</w:t>
      </w:r>
      <w:r w:rsidRPr="00082DDA">
        <w:rPr>
          <w:i/>
          <w:sz w:val="24"/>
          <w:szCs w:val="24"/>
        </w:rPr>
        <w:t xml:space="preserve">, ED to post Protocol to the AHVMF website in </w:t>
      </w:r>
      <w:r w:rsidRPr="00BA48B7">
        <w:rPr>
          <w:i/>
          <w:color w:val="0D0D0D" w:themeColor="text1" w:themeTint="F2"/>
          <w:sz w:val="24"/>
          <w:szCs w:val="24"/>
        </w:rPr>
        <w:t xml:space="preserve">the </w:t>
      </w:r>
      <w:ins w:id="1" w:author="AHVMF" w:date="2014-06-24T14:56:00Z">
        <w:r w:rsidR="00B37E95" w:rsidRPr="00BA48B7">
          <w:rPr>
            <w:i/>
            <w:color w:val="0D0D0D" w:themeColor="text1" w:themeTint="F2"/>
            <w:sz w:val="24"/>
            <w:szCs w:val="24"/>
          </w:rPr>
          <w:t xml:space="preserve">board </w:t>
        </w:r>
      </w:ins>
      <w:r w:rsidRPr="00082DDA">
        <w:rPr>
          <w:i/>
          <w:sz w:val="24"/>
          <w:szCs w:val="24"/>
        </w:rPr>
        <w:t>section.</w:t>
      </w:r>
    </w:p>
    <w:p w:rsidR="00160F32" w:rsidRPr="00160F32" w:rsidRDefault="00160F32" w:rsidP="00160F32">
      <w:pPr>
        <w:pStyle w:val="ListParagraph"/>
        <w:spacing w:line="240" w:lineRule="auto"/>
        <w:ind w:left="1440"/>
        <w:rPr>
          <w:b/>
          <w:sz w:val="24"/>
          <w:szCs w:val="24"/>
        </w:rPr>
      </w:pPr>
    </w:p>
    <w:p w:rsidR="00160F32" w:rsidRDefault="00082DDA" w:rsidP="00160F32">
      <w:pPr>
        <w:pStyle w:val="ListParagraph"/>
        <w:numPr>
          <w:ilvl w:val="0"/>
          <w:numId w:val="2"/>
        </w:numPr>
        <w:spacing w:line="240" w:lineRule="auto"/>
        <w:rPr>
          <w:b/>
          <w:sz w:val="24"/>
          <w:szCs w:val="24"/>
        </w:rPr>
      </w:pPr>
      <w:r>
        <w:rPr>
          <w:b/>
          <w:sz w:val="24"/>
          <w:szCs w:val="24"/>
        </w:rPr>
        <w:t>Scholarship</w:t>
      </w:r>
      <w:r w:rsidR="000E5677">
        <w:rPr>
          <w:b/>
          <w:sz w:val="24"/>
          <w:szCs w:val="24"/>
        </w:rPr>
        <w:t>s</w:t>
      </w:r>
    </w:p>
    <w:p w:rsidR="00CF00EC" w:rsidRDefault="00CF00EC" w:rsidP="00CF00EC">
      <w:pPr>
        <w:pStyle w:val="ListParagraph"/>
        <w:spacing w:line="240" w:lineRule="auto"/>
        <w:ind w:left="1800"/>
        <w:rPr>
          <w:b/>
          <w:sz w:val="24"/>
          <w:szCs w:val="24"/>
        </w:rPr>
      </w:pPr>
    </w:p>
    <w:p w:rsidR="00BA5DAC" w:rsidRPr="00BA5DAC" w:rsidRDefault="00BA5DAC" w:rsidP="00BA5DAC">
      <w:pPr>
        <w:pStyle w:val="ListParagraph"/>
        <w:numPr>
          <w:ilvl w:val="0"/>
          <w:numId w:val="6"/>
        </w:numPr>
        <w:spacing w:line="240" w:lineRule="auto"/>
        <w:ind w:left="1800"/>
        <w:rPr>
          <w:b/>
          <w:sz w:val="24"/>
          <w:szCs w:val="24"/>
        </w:rPr>
      </w:pPr>
      <w:r>
        <w:rPr>
          <w:b/>
          <w:i/>
          <w:sz w:val="24"/>
          <w:szCs w:val="24"/>
        </w:rPr>
        <w:t>Students</w:t>
      </w:r>
    </w:p>
    <w:p w:rsidR="00BA5DAC" w:rsidRPr="00082DDA" w:rsidRDefault="00BA5DAC" w:rsidP="00BA5DAC">
      <w:pPr>
        <w:pStyle w:val="ListParagraph"/>
        <w:spacing w:line="240" w:lineRule="auto"/>
        <w:ind w:left="1800"/>
        <w:rPr>
          <w:b/>
          <w:sz w:val="24"/>
          <w:szCs w:val="24"/>
        </w:rPr>
      </w:pPr>
    </w:p>
    <w:p w:rsidR="002A0FD7" w:rsidRPr="00BA48B7" w:rsidRDefault="003C3669" w:rsidP="002A0FD7">
      <w:pPr>
        <w:pStyle w:val="ListParagraph"/>
        <w:numPr>
          <w:ilvl w:val="0"/>
          <w:numId w:val="4"/>
        </w:numPr>
        <w:spacing w:line="240" w:lineRule="auto"/>
        <w:ind w:left="2160"/>
        <w:rPr>
          <w:b/>
          <w:sz w:val="24"/>
          <w:szCs w:val="24"/>
        </w:rPr>
      </w:pPr>
      <w:r w:rsidRPr="00BA48B7">
        <w:rPr>
          <w:sz w:val="24"/>
          <w:szCs w:val="24"/>
        </w:rPr>
        <w:t>10</w:t>
      </w:r>
      <w:r w:rsidR="00082DDA" w:rsidRPr="00BA48B7">
        <w:rPr>
          <w:sz w:val="24"/>
          <w:szCs w:val="24"/>
        </w:rPr>
        <w:t xml:space="preserve"> months pre-conference- </w:t>
      </w:r>
      <w:r w:rsidR="002A0FD7" w:rsidRPr="00BA48B7">
        <w:rPr>
          <w:sz w:val="24"/>
          <w:szCs w:val="24"/>
        </w:rPr>
        <w:t>Committee Chair contact ED to determine available funding</w:t>
      </w:r>
      <w:r w:rsidR="00551CB3" w:rsidRPr="00BA48B7">
        <w:rPr>
          <w:sz w:val="24"/>
          <w:szCs w:val="24"/>
        </w:rPr>
        <w:t>. Funding currently from Silent Auction, Raffle, and private contributions</w:t>
      </w:r>
      <w:r w:rsidR="00BA48B7">
        <w:rPr>
          <w:sz w:val="24"/>
          <w:szCs w:val="24"/>
        </w:rPr>
        <w:t xml:space="preserve"> made in the previous year</w:t>
      </w:r>
      <w:r w:rsidR="00551CB3" w:rsidRPr="00BA48B7">
        <w:rPr>
          <w:sz w:val="24"/>
          <w:szCs w:val="24"/>
        </w:rPr>
        <w:t>.</w:t>
      </w:r>
      <w:r w:rsidR="006F2791" w:rsidRPr="00BA48B7">
        <w:rPr>
          <w:sz w:val="24"/>
          <w:szCs w:val="24"/>
        </w:rPr>
        <w:t xml:space="preserve"> </w:t>
      </w:r>
    </w:p>
    <w:p w:rsidR="00BA48B7" w:rsidRPr="00BA48B7" w:rsidRDefault="00BA48B7" w:rsidP="00BA48B7">
      <w:pPr>
        <w:pStyle w:val="ListParagraph"/>
        <w:spacing w:line="240" w:lineRule="auto"/>
        <w:ind w:left="2160"/>
        <w:rPr>
          <w:b/>
          <w:sz w:val="24"/>
          <w:szCs w:val="24"/>
        </w:rPr>
      </w:pPr>
    </w:p>
    <w:p w:rsidR="00CF3893" w:rsidRPr="00BA48B7" w:rsidRDefault="00DB7ABD" w:rsidP="00BA5DAC">
      <w:pPr>
        <w:pStyle w:val="ListParagraph"/>
        <w:numPr>
          <w:ilvl w:val="0"/>
          <w:numId w:val="4"/>
        </w:numPr>
        <w:spacing w:line="240" w:lineRule="auto"/>
        <w:ind w:left="2160"/>
        <w:rPr>
          <w:b/>
          <w:sz w:val="24"/>
          <w:szCs w:val="24"/>
        </w:rPr>
      </w:pPr>
      <w:r w:rsidRPr="00BA48B7">
        <w:rPr>
          <w:sz w:val="24"/>
          <w:szCs w:val="24"/>
        </w:rPr>
        <w:t xml:space="preserve">By Dec 15 </w:t>
      </w:r>
      <w:r w:rsidR="00CF3893" w:rsidRPr="00BA48B7">
        <w:rPr>
          <w:sz w:val="24"/>
          <w:szCs w:val="24"/>
        </w:rPr>
        <w:t>–</w:t>
      </w:r>
      <w:r w:rsidR="002A0FD7">
        <w:rPr>
          <w:sz w:val="24"/>
          <w:szCs w:val="24"/>
        </w:rPr>
        <w:t xml:space="preserve"> </w:t>
      </w:r>
      <w:r w:rsidR="00CF3893">
        <w:rPr>
          <w:sz w:val="24"/>
          <w:szCs w:val="24"/>
        </w:rPr>
        <w:t xml:space="preserve">Scholarship chair is to </w:t>
      </w:r>
      <w:r w:rsidR="00082DDA" w:rsidRPr="002A0FD7">
        <w:rPr>
          <w:sz w:val="24"/>
          <w:szCs w:val="24"/>
        </w:rPr>
        <w:t>develop scholarship theme</w:t>
      </w:r>
      <w:ins w:id="2" w:author="AHVMF" w:date="2014-06-24T14:56:00Z">
        <w:r w:rsidR="00B37E95">
          <w:rPr>
            <w:sz w:val="24"/>
            <w:szCs w:val="24"/>
          </w:rPr>
          <w:t>/questions</w:t>
        </w:r>
      </w:ins>
      <w:r w:rsidR="00082DDA" w:rsidRPr="002A0FD7">
        <w:rPr>
          <w:sz w:val="24"/>
          <w:szCs w:val="24"/>
        </w:rPr>
        <w:t xml:space="preserve"> for essays and relay to ED and Deputy Director</w:t>
      </w:r>
      <w:r w:rsidR="0079795D" w:rsidRPr="002A0FD7">
        <w:rPr>
          <w:sz w:val="24"/>
          <w:szCs w:val="24"/>
        </w:rPr>
        <w:t xml:space="preserve"> </w:t>
      </w:r>
      <w:r w:rsidR="00082DDA" w:rsidRPr="002A0FD7">
        <w:rPr>
          <w:sz w:val="24"/>
          <w:szCs w:val="24"/>
        </w:rPr>
        <w:t>(DD)</w:t>
      </w:r>
      <w:r w:rsidR="0079795D" w:rsidRPr="002A0FD7">
        <w:rPr>
          <w:sz w:val="24"/>
          <w:szCs w:val="24"/>
        </w:rPr>
        <w:t xml:space="preserve">. </w:t>
      </w:r>
      <w:r>
        <w:rPr>
          <w:sz w:val="24"/>
          <w:szCs w:val="24"/>
        </w:rPr>
        <w:t xml:space="preserve">The AHVMF ED disseminates electronic copies </w:t>
      </w:r>
      <w:r w:rsidRPr="002A0FD7">
        <w:rPr>
          <w:sz w:val="24"/>
          <w:szCs w:val="24"/>
        </w:rPr>
        <w:t xml:space="preserve">to the </w:t>
      </w:r>
      <w:r>
        <w:rPr>
          <w:sz w:val="24"/>
          <w:szCs w:val="24"/>
        </w:rPr>
        <w:t>webmaster of SAHVMA website,</w:t>
      </w:r>
      <w:r w:rsidRPr="002A0FD7">
        <w:rPr>
          <w:sz w:val="24"/>
          <w:szCs w:val="24"/>
        </w:rPr>
        <w:t xml:space="preserve"> to </w:t>
      </w:r>
      <w:r w:rsidRPr="002A0FD7">
        <w:rPr>
          <w:sz w:val="24"/>
          <w:szCs w:val="24"/>
        </w:rPr>
        <w:lastRenderedPageBreak/>
        <w:t>the editor of the AHVMA Journal</w:t>
      </w:r>
      <w:r w:rsidRPr="00BA48B7">
        <w:rPr>
          <w:sz w:val="24"/>
          <w:szCs w:val="24"/>
        </w:rPr>
        <w:t>, and posts the information on the AHVMF website.</w:t>
      </w:r>
    </w:p>
    <w:p w:rsidR="00CF3893" w:rsidRPr="00BA48B7" w:rsidRDefault="00CF3893" w:rsidP="00CF3893">
      <w:pPr>
        <w:pStyle w:val="ListParagraph"/>
        <w:rPr>
          <w:sz w:val="24"/>
          <w:szCs w:val="24"/>
        </w:rPr>
      </w:pPr>
    </w:p>
    <w:p w:rsidR="00082DDA" w:rsidRPr="002A0FD7" w:rsidRDefault="00D93DA6" w:rsidP="00BA5DAC">
      <w:pPr>
        <w:pStyle w:val="ListParagraph"/>
        <w:numPr>
          <w:ilvl w:val="0"/>
          <w:numId w:val="4"/>
        </w:numPr>
        <w:spacing w:line="240" w:lineRule="auto"/>
        <w:ind w:left="2160"/>
        <w:rPr>
          <w:b/>
          <w:sz w:val="24"/>
          <w:szCs w:val="24"/>
        </w:rPr>
      </w:pPr>
      <w:r w:rsidRPr="00BA48B7">
        <w:rPr>
          <w:sz w:val="24"/>
          <w:szCs w:val="24"/>
        </w:rPr>
        <w:t xml:space="preserve">By Feb 1, </w:t>
      </w:r>
      <w:r w:rsidR="00CF3893" w:rsidRPr="00BA48B7">
        <w:rPr>
          <w:sz w:val="24"/>
          <w:szCs w:val="24"/>
        </w:rPr>
        <w:t xml:space="preserve">Scholarship chair </w:t>
      </w:r>
      <w:r w:rsidR="00082DDA" w:rsidRPr="00BA48B7">
        <w:rPr>
          <w:sz w:val="24"/>
          <w:szCs w:val="24"/>
        </w:rPr>
        <w:t>create</w:t>
      </w:r>
      <w:r w:rsidR="00551CB3" w:rsidRPr="00BA48B7">
        <w:rPr>
          <w:sz w:val="24"/>
          <w:szCs w:val="24"/>
        </w:rPr>
        <w:t>s</w:t>
      </w:r>
      <w:r w:rsidR="00082DDA" w:rsidRPr="00BA48B7">
        <w:rPr>
          <w:sz w:val="24"/>
          <w:szCs w:val="24"/>
        </w:rPr>
        <w:t xml:space="preserve"> poster for all United States veterinary schools</w:t>
      </w:r>
      <w:r w:rsidR="0079795D" w:rsidRPr="00BA48B7">
        <w:rPr>
          <w:sz w:val="24"/>
          <w:szCs w:val="24"/>
        </w:rPr>
        <w:t xml:space="preserve">, website, and JAHVMA.  </w:t>
      </w:r>
      <w:r w:rsidR="00551CB3" w:rsidRPr="00BA48B7">
        <w:rPr>
          <w:sz w:val="24"/>
          <w:szCs w:val="24"/>
        </w:rPr>
        <w:t>Scholarship chair d</w:t>
      </w:r>
      <w:r w:rsidR="0079795D" w:rsidRPr="00BA48B7">
        <w:rPr>
          <w:sz w:val="24"/>
          <w:szCs w:val="24"/>
        </w:rPr>
        <w:t>isseminate</w:t>
      </w:r>
      <w:r w:rsidR="00551CB3" w:rsidRPr="00BA48B7">
        <w:rPr>
          <w:sz w:val="24"/>
          <w:szCs w:val="24"/>
        </w:rPr>
        <w:t>s</w:t>
      </w:r>
      <w:r w:rsidR="006F2791" w:rsidRPr="00BA48B7">
        <w:rPr>
          <w:sz w:val="24"/>
          <w:szCs w:val="24"/>
        </w:rPr>
        <w:t xml:space="preserve"> </w:t>
      </w:r>
      <w:r w:rsidR="006F2791" w:rsidRPr="00BA48B7">
        <w:rPr>
          <w:strike/>
          <w:sz w:val="24"/>
          <w:szCs w:val="24"/>
        </w:rPr>
        <w:t>hardcopy</w:t>
      </w:r>
      <w:r w:rsidR="0079795D" w:rsidRPr="00BA48B7">
        <w:rPr>
          <w:sz w:val="24"/>
          <w:szCs w:val="24"/>
        </w:rPr>
        <w:t xml:space="preserve"> </w:t>
      </w:r>
      <w:r w:rsidR="00CF3893" w:rsidRPr="00BA48B7">
        <w:rPr>
          <w:sz w:val="24"/>
          <w:szCs w:val="24"/>
        </w:rPr>
        <w:t xml:space="preserve">electronic copy </w:t>
      </w:r>
      <w:r w:rsidR="0079795D" w:rsidRPr="00BA48B7">
        <w:rPr>
          <w:sz w:val="24"/>
          <w:szCs w:val="24"/>
        </w:rPr>
        <w:t>posters</w:t>
      </w:r>
      <w:r w:rsidR="002A0FD7" w:rsidRPr="00BA48B7">
        <w:rPr>
          <w:color w:val="FF0000"/>
          <w:sz w:val="24"/>
          <w:szCs w:val="24"/>
        </w:rPr>
        <w:t xml:space="preserve"> </w:t>
      </w:r>
      <w:r w:rsidR="0079795D" w:rsidRPr="00BA48B7">
        <w:rPr>
          <w:sz w:val="24"/>
          <w:szCs w:val="24"/>
        </w:rPr>
        <w:t xml:space="preserve">to </w:t>
      </w:r>
      <w:r w:rsidR="002A0FD7" w:rsidRPr="00BA48B7">
        <w:rPr>
          <w:sz w:val="24"/>
          <w:szCs w:val="24"/>
        </w:rPr>
        <w:t xml:space="preserve">Deans of veterinary </w:t>
      </w:r>
      <w:r w:rsidR="00551CB3" w:rsidRPr="00BA48B7">
        <w:rPr>
          <w:sz w:val="24"/>
          <w:szCs w:val="24"/>
        </w:rPr>
        <w:t xml:space="preserve">schools </w:t>
      </w:r>
      <w:r w:rsidR="00CF3893" w:rsidRPr="00BA48B7">
        <w:rPr>
          <w:sz w:val="24"/>
          <w:szCs w:val="24"/>
        </w:rPr>
        <w:t xml:space="preserve">in the US, </w:t>
      </w:r>
      <w:r w:rsidR="00CF3893" w:rsidRPr="00BA48B7">
        <w:rPr>
          <w:i/>
          <w:sz w:val="24"/>
          <w:szCs w:val="24"/>
          <w:u w:val="single"/>
        </w:rPr>
        <w:t>Canada and Caribbean</w:t>
      </w:r>
      <w:r w:rsidR="00CF3893" w:rsidRPr="00BA48B7">
        <w:rPr>
          <w:sz w:val="24"/>
          <w:szCs w:val="24"/>
        </w:rPr>
        <w:t>. In addition, the chair will send the poster electronically to</w:t>
      </w:r>
      <w:r w:rsidR="002A0FD7" w:rsidRPr="00BA48B7">
        <w:rPr>
          <w:sz w:val="24"/>
          <w:szCs w:val="24"/>
        </w:rPr>
        <w:t xml:space="preserve"> </w:t>
      </w:r>
      <w:r w:rsidR="00CF3893" w:rsidRPr="00BA48B7">
        <w:rPr>
          <w:sz w:val="24"/>
          <w:szCs w:val="24"/>
        </w:rPr>
        <w:t xml:space="preserve">AHVMA for forwarding to all </w:t>
      </w:r>
      <w:r w:rsidR="002A0FD7" w:rsidRPr="00BA48B7">
        <w:rPr>
          <w:sz w:val="24"/>
          <w:szCs w:val="24"/>
        </w:rPr>
        <w:t>SAHVMA chapters</w:t>
      </w:r>
      <w:r w:rsidR="00CF3893">
        <w:rPr>
          <w:sz w:val="24"/>
          <w:szCs w:val="24"/>
        </w:rPr>
        <w:t xml:space="preserve">. </w:t>
      </w:r>
    </w:p>
    <w:p w:rsidR="00CF00EC" w:rsidRPr="0079795D" w:rsidRDefault="00CF00EC" w:rsidP="00CF00EC">
      <w:pPr>
        <w:pStyle w:val="ListParagraph"/>
        <w:spacing w:line="240" w:lineRule="auto"/>
        <w:ind w:left="1800"/>
        <w:rPr>
          <w:b/>
          <w:sz w:val="24"/>
          <w:szCs w:val="24"/>
        </w:rPr>
      </w:pPr>
    </w:p>
    <w:p w:rsidR="0079795D" w:rsidRPr="00BA48B7" w:rsidRDefault="00CF3893" w:rsidP="00BA5DAC">
      <w:pPr>
        <w:pStyle w:val="ListParagraph"/>
        <w:numPr>
          <w:ilvl w:val="0"/>
          <w:numId w:val="4"/>
        </w:numPr>
        <w:spacing w:line="240" w:lineRule="auto"/>
        <w:ind w:left="2160"/>
        <w:rPr>
          <w:b/>
          <w:sz w:val="24"/>
          <w:szCs w:val="24"/>
        </w:rPr>
      </w:pPr>
      <w:r w:rsidRPr="00BA48B7">
        <w:rPr>
          <w:sz w:val="24"/>
          <w:szCs w:val="24"/>
        </w:rPr>
        <w:t>By March 15 of each year, approximately 5</w:t>
      </w:r>
      <w:r w:rsidR="0079795D" w:rsidRPr="00BA48B7">
        <w:rPr>
          <w:sz w:val="24"/>
          <w:szCs w:val="24"/>
        </w:rPr>
        <w:t xml:space="preserve"> months pre-conference- </w:t>
      </w:r>
      <w:r w:rsidRPr="00BA48B7">
        <w:rPr>
          <w:sz w:val="24"/>
          <w:szCs w:val="24"/>
        </w:rPr>
        <w:t>scholarship chair collects essays from all entries and sends electronic copies to the AHVMF office.</w:t>
      </w:r>
    </w:p>
    <w:p w:rsidR="00CF00EC" w:rsidRPr="00BA48B7" w:rsidRDefault="00CF00EC" w:rsidP="00CF00EC">
      <w:pPr>
        <w:pStyle w:val="ListParagraph"/>
        <w:spacing w:line="240" w:lineRule="auto"/>
        <w:ind w:left="1800"/>
        <w:rPr>
          <w:b/>
          <w:sz w:val="24"/>
          <w:szCs w:val="24"/>
        </w:rPr>
      </w:pPr>
    </w:p>
    <w:p w:rsidR="006A5E28" w:rsidRPr="00DB7ABD" w:rsidRDefault="00CF3893" w:rsidP="00DB7ABD">
      <w:pPr>
        <w:pStyle w:val="ListParagraph"/>
        <w:numPr>
          <w:ilvl w:val="0"/>
          <w:numId w:val="4"/>
        </w:numPr>
        <w:spacing w:line="240" w:lineRule="auto"/>
        <w:ind w:left="2160"/>
        <w:rPr>
          <w:b/>
          <w:sz w:val="24"/>
          <w:szCs w:val="24"/>
        </w:rPr>
      </w:pPr>
      <w:r w:rsidRPr="00BA48B7">
        <w:rPr>
          <w:sz w:val="24"/>
          <w:szCs w:val="24"/>
        </w:rPr>
        <w:t>By May 1, Committee chair and other volunteers score the</w:t>
      </w:r>
      <w:r w:rsidR="0079795D" w:rsidRPr="00BA48B7">
        <w:rPr>
          <w:sz w:val="24"/>
          <w:szCs w:val="24"/>
        </w:rPr>
        <w:t xml:space="preserve"> </w:t>
      </w:r>
      <w:r w:rsidR="00CF00EC" w:rsidRPr="00BA48B7">
        <w:rPr>
          <w:sz w:val="24"/>
          <w:szCs w:val="24"/>
        </w:rPr>
        <w:t>essay entries</w:t>
      </w:r>
      <w:r w:rsidR="002A0FD7" w:rsidRPr="00BA48B7">
        <w:rPr>
          <w:sz w:val="24"/>
          <w:szCs w:val="24"/>
        </w:rPr>
        <w:t xml:space="preserve"> </w:t>
      </w:r>
      <w:r w:rsidR="00551CB3" w:rsidRPr="00BA48B7">
        <w:rPr>
          <w:sz w:val="24"/>
          <w:szCs w:val="24"/>
        </w:rPr>
        <w:t>via established evaluation form</w:t>
      </w:r>
      <w:r w:rsidRPr="00BA48B7">
        <w:rPr>
          <w:sz w:val="24"/>
          <w:szCs w:val="24"/>
        </w:rPr>
        <w:t>. Scholarship chair</w:t>
      </w:r>
      <w:r w:rsidR="00CF00EC">
        <w:rPr>
          <w:sz w:val="24"/>
          <w:szCs w:val="24"/>
        </w:rPr>
        <w:t xml:space="preserve"> assign</w:t>
      </w:r>
      <w:r w:rsidR="00551CB3">
        <w:rPr>
          <w:sz w:val="24"/>
          <w:szCs w:val="24"/>
        </w:rPr>
        <w:t>s</w:t>
      </w:r>
      <w:r w:rsidR="00CF00EC">
        <w:rPr>
          <w:sz w:val="24"/>
          <w:szCs w:val="24"/>
        </w:rPr>
        <w:t xml:space="preserve"> scholarships</w:t>
      </w:r>
      <w:r w:rsidR="00C102B1">
        <w:rPr>
          <w:sz w:val="24"/>
          <w:szCs w:val="24"/>
        </w:rPr>
        <w:t>,</w:t>
      </w:r>
      <w:r w:rsidR="00551CB3">
        <w:rPr>
          <w:sz w:val="24"/>
          <w:szCs w:val="24"/>
        </w:rPr>
        <w:t xml:space="preserve"> notifies</w:t>
      </w:r>
      <w:r w:rsidR="00CF00EC">
        <w:rPr>
          <w:sz w:val="24"/>
          <w:szCs w:val="24"/>
        </w:rPr>
        <w:t xml:space="preserve"> </w:t>
      </w:r>
      <w:ins w:id="3" w:author="AHVMF" w:date="2014-06-24T14:58:00Z">
        <w:r w:rsidR="00B37E95">
          <w:rPr>
            <w:sz w:val="24"/>
            <w:szCs w:val="24"/>
          </w:rPr>
          <w:t xml:space="preserve">office, notifies </w:t>
        </w:r>
      </w:ins>
      <w:r w:rsidR="00CF00EC">
        <w:rPr>
          <w:sz w:val="24"/>
          <w:szCs w:val="24"/>
        </w:rPr>
        <w:t>winners</w:t>
      </w:r>
      <w:r w:rsidR="00551CB3">
        <w:rPr>
          <w:sz w:val="24"/>
          <w:szCs w:val="24"/>
        </w:rPr>
        <w:t xml:space="preserve">. AHVMF ED designs </w:t>
      </w:r>
      <w:r w:rsidR="004C3726">
        <w:rPr>
          <w:sz w:val="24"/>
          <w:szCs w:val="24"/>
        </w:rPr>
        <w:t xml:space="preserve">online </w:t>
      </w:r>
      <w:r w:rsidR="00551CB3">
        <w:rPr>
          <w:sz w:val="24"/>
          <w:szCs w:val="24"/>
        </w:rPr>
        <w:t xml:space="preserve">student survey with last page containing information about </w:t>
      </w:r>
      <w:r w:rsidR="00C102B1">
        <w:rPr>
          <w:sz w:val="24"/>
          <w:szCs w:val="24"/>
        </w:rPr>
        <w:t>reimbursement requirements</w:t>
      </w:r>
      <w:r w:rsidR="00551CB3">
        <w:rPr>
          <w:sz w:val="24"/>
          <w:szCs w:val="24"/>
        </w:rPr>
        <w:t>, including necessity of registration with AHVMA for conference winners, by the due date established by AHVMA</w:t>
      </w:r>
      <w:r w:rsidR="00CF00EC">
        <w:rPr>
          <w:sz w:val="24"/>
          <w:szCs w:val="24"/>
        </w:rPr>
        <w:t xml:space="preserve">. </w:t>
      </w:r>
      <w:r w:rsidR="00551CB3">
        <w:rPr>
          <w:sz w:val="24"/>
          <w:szCs w:val="24"/>
        </w:rPr>
        <w:t xml:space="preserve">Survey results </w:t>
      </w:r>
      <w:r w:rsidR="00272669">
        <w:rPr>
          <w:sz w:val="24"/>
          <w:szCs w:val="24"/>
        </w:rPr>
        <w:t>return</w:t>
      </w:r>
      <w:r w:rsidR="002835CA">
        <w:rPr>
          <w:sz w:val="24"/>
          <w:szCs w:val="24"/>
        </w:rPr>
        <w:t>ed</w:t>
      </w:r>
      <w:r w:rsidR="002A0FD7">
        <w:rPr>
          <w:sz w:val="24"/>
          <w:szCs w:val="24"/>
        </w:rPr>
        <w:t xml:space="preserve"> to DD within 1 month</w:t>
      </w:r>
      <w:r w:rsidR="00551CB3" w:rsidRPr="00D93DA6">
        <w:rPr>
          <w:sz w:val="24"/>
          <w:szCs w:val="24"/>
          <w:highlight w:val="yellow"/>
        </w:rPr>
        <w:t>.</w:t>
      </w:r>
      <w:r w:rsidR="00BE1161" w:rsidRPr="00D93DA6">
        <w:rPr>
          <w:sz w:val="24"/>
          <w:szCs w:val="24"/>
          <w:highlight w:val="yellow"/>
        </w:rPr>
        <w:t xml:space="preserve"> </w:t>
      </w:r>
      <w:r w:rsidR="00D93DA6" w:rsidRPr="00BA48B7">
        <w:rPr>
          <w:sz w:val="24"/>
          <w:szCs w:val="24"/>
        </w:rPr>
        <w:t>Scholarship</w:t>
      </w:r>
      <w:r w:rsidR="00D93DA6">
        <w:rPr>
          <w:sz w:val="24"/>
          <w:szCs w:val="24"/>
        </w:rPr>
        <w:t xml:space="preserve"> </w:t>
      </w:r>
      <w:r w:rsidR="00CF00EC">
        <w:rPr>
          <w:sz w:val="24"/>
          <w:szCs w:val="24"/>
        </w:rPr>
        <w:t xml:space="preserve">Chair </w:t>
      </w:r>
      <w:r w:rsidR="00551CB3">
        <w:rPr>
          <w:sz w:val="24"/>
          <w:szCs w:val="24"/>
        </w:rPr>
        <w:t xml:space="preserve">to </w:t>
      </w:r>
      <w:r w:rsidR="00272669">
        <w:rPr>
          <w:sz w:val="24"/>
          <w:szCs w:val="24"/>
        </w:rPr>
        <w:t xml:space="preserve">collaborate with </w:t>
      </w:r>
      <w:r w:rsidR="00CF00EC">
        <w:rPr>
          <w:sz w:val="24"/>
          <w:szCs w:val="24"/>
        </w:rPr>
        <w:t xml:space="preserve">ED and AHVMA Office Manager </w:t>
      </w:r>
      <w:r w:rsidR="00272669">
        <w:rPr>
          <w:sz w:val="24"/>
          <w:szCs w:val="24"/>
        </w:rPr>
        <w:t>to ensure all information they need in regards to winners is communicated</w:t>
      </w:r>
      <w:r w:rsidR="00DB7ABD">
        <w:rPr>
          <w:sz w:val="24"/>
          <w:szCs w:val="24"/>
        </w:rPr>
        <w:t>.</w:t>
      </w:r>
    </w:p>
    <w:p w:rsidR="00DB7ABD" w:rsidRPr="00DB7ABD" w:rsidRDefault="00DB7ABD" w:rsidP="00DB7ABD">
      <w:pPr>
        <w:pStyle w:val="ListParagraph"/>
        <w:rPr>
          <w:b/>
          <w:sz w:val="24"/>
          <w:szCs w:val="24"/>
        </w:rPr>
      </w:pPr>
    </w:p>
    <w:p w:rsidR="00DB7ABD" w:rsidRPr="00DB7ABD" w:rsidRDefault="00DB7ABD" w:rsidP="00DB7ABD">
      <w:pPr>
        <w:pStyle w:val="ListParagraph"/>
        <w:spacing w:line="240" w:lineRule="auto"/>
        <w:ind w:left="2160"/>
        <w:rPr>
          <w:b/>
          <w:sz w:val="24"/>
          <w:szCs w:val="24"/>
        </w:rPr>
      </w:pPr>
    </w:p>
    <w:p w:rsidR="006A5E28" w:rsidRPr="00DB7ABD" w:rsidRDefault="00D93DA6" w:rsidP="00BA5DAC">
      <w:pPr>
        <w:pStyle w:val="ListParagraph"/>
        <w:numPr>
          <w:ilvl w:val="0"/>
          <w:numId w:val="4"/>
        </w:numPr>
        <w:spacing w:line="240" w:lineRule="auto"/>
        <w:ind w:left="2160"/>
        <w:rPr>
          <w:b/>
          <w:sz w:val="24"/>
          <w:szCs w:val="24"/>
        </w:rPr>
      </w:pPr>
      <w:r w:rsidRPr="00BA48B7">
        <w:rPr>
          <w:sz w:val="24"/>
          <w:szCs w:val="24"/>
        </w:rPr>
        <w:t>Scholarship chair invites scholarship winners to the conference</w:t>
      </w:r>
      <w:r>
        <w:rPr>
          <w:sz w:val="24"/>
          <w:szCs w:val="24"/>
        </w:rPr>
        <w:t xml:space="preserve"> and the</w:t>
      </w:r>
      <w:r w:rsidR="002835CA">
        <w:rPr>
          <w:sz w:val="24"/>
          <w:szCs w:val="24"/>
        </w:rPr>
        <w:t xml:space="preserve"> Newcomers Social to learn about CAVM modalities</w:t>
      </w:r>
      <w:r>
        <w:rPr>
          <w:sz w:val="24"/>
          <w:szCs w:val="24"/>
        </w:rPr>
        <w:t xml:space="preserve">. </w:t>
      </w:r>
    </w:p>
    <w:p w:rsidR="00DB7ABD" w:rsidRPr="00DB7ABD" w:rsidRDefault="00DB7ABD" w:rsidP="00DB7ABD">
      <w:pPr>
        <w:pStyle w:val="ListParagraph"/>
        <w:spacing w:line="240" w:lineRule="auto"/>
        <w:ind w:left="2160"/>
        <w:rPr>
          <w:b/>
          <w:sz w:val="24"/>
          <w:szCs w:val="24"/>
        </w:rPr>
      </w:pPr>
    </w:p>
    <w:p w:rsidR="002835CA" w:rsidRPr="00BA48B7" w:rsidRDefault="00DB7ABD" w:rsidP="002835CA">
      <w:pPr>
        <w:pStyle w:val="ListParagraph"/>
        <w:numPr>
          <w:ilvl w:val="0"/>
          <w:numId w:val="4"/>
        </w:numPr>
        <w:spacing w:line="240" w:lineRule="auto"/>
        <w:ind w:left="2160"/>
        <w:rPr>
          <w:b/>
          <w:sz w:val="24"/>
          <w:szCs w:val="24"/>
        </w:rPr>
      </w:pPr>
      <w:r w:rsidRPr="00BA48B7">
        <w:rPr>
          <w:sz w:val="24"/>
          <w:szCs w:val="24"/>
        </w:rPr>
        <w:t xml:space="preserve">1 week pre-conference- ED writes checks for </w:t>
      </w:r>
      <w:r w:rsidR="00FC0FC4" w:rsidRPr="00BA48B7">
        <w:rPr>
          <w:sz w:val="24"/>
          <w:szCs w:val="24"/>
        </w:rPr>
        <w:t xml:space="preserve">non-trip scholarship </w:t>
      </w:r>
      <w:r w:rsidRPr="00BA48B7">
        <w:rPr>
          <w:sz w:val="24"/>
          <w:szCs w:val="24"/>
        </w:rPr>
        <w:t>winners to bring to the AHVMA Annual Conference for disbursal. The ED will collect receipts from winners of trip to conference and write their checks as soon as all receipts from each winner are submitted. This is usually on the last day of that attendee’s trip to conference.</w:t>
      </w:r>
      <w:r w:rsidR="00FC0FC4" w:rsidRPr="00BA48B7">
        <w:rPr>
          <w:sz w:val="24"/>
          <w:szCs w:val="24"/>
        </w:rPr>
        <w:t xml:space="preserve"> </w:t>
      </w:r>
      <w:r w:rsidR="00FC0FC4" w:rsidRPr="00BA48B7">
        <w:rPr>
          <w:b/>
          <w:sz w:val="24"/>
          <w:szCs w:val="24"/>
        </w:rPr>
        <w:t xml:space="preserve"> </w:t>
      </w:r>
    </w:p>
    <w:p w:rsidR="00BA48B7" w:rsidRPr="00BA48B7" w:rsidRDefault="00BA48B7" w:rsidP="00BA48B7">
      <w:pPr>
        <w:pStyle w:val="ListParagraph"/>
        <w:spacing w:line="240" w:lineRule="auto"/>
        <w:ind w:left="2160"/>
        <w:rPr>
          <w:b/>
          <w:sz w:val="24"/>
          <w:szCs w:val="24"/>
        </w:rPr>
      </w:pPr>
    </w:p>
    <w:p w:rsidR="002A0FD7" w:rsidRPr="002A0FD7" w:rsidRDefault="002A0FD7" w:rsidP="002A0FD7">
      <w:pPr>
        <w:pStyle w:val="ListParagraph"/>
        <w:numPr>
          <w:ilvl w:val="0"/>
          <w:numId w:val="4"/>
        </w:numPr>
        <w:spacing w:line="240" w:lineRule="auto"/>
        <w:ind w:left="2160"/>
        <w:rPr>
          <w:b/>
          <w:sz w:val="24"/>
          <w:szCs w:val="24"/>
        </w:rPr>
      </w:pPr>
      <w:r w:rsidRPr="002A0FD7">
        <w:rPr>
          <w:sz w:val="24"/>
          <w:szCs w:val="24"/>
        </w:rPr>
        <w:t xml:space="preserve">Membership </w:t>
      </w:r>
      <w:r w:rsidR="002835CA" w:rsidRPr="002A0FD7">
        <w:rPr>
          <w:sz w:val="24"/>
          <w:szCs w:val="24"/>
        </w:rPr>
        <w:t xml:space="preserve">Committee </w:t>
      </w:r>
      <w:r w:rsidRPr="002A0FD7">
        <w:rPr>
          <w:sz w:val="24"/>
          <w:szCs w:val="24"/>
        </w:rPr>
        <w:t xml:space="preserve">and Mentor task force of AHVMA to </w:t>
      </w:r>
      <w:r w:rsidR="002835CA" w:rsidRPr="002A0FD7">
        <w:rPr>
          <w:sz w:val="24"/>
          <w:szCs w:val="24"/>
        </w:rPr>
        <w:t xml:space="preserve">assign students to mentors </w:t>
      </w:r>
    </w:p>
    <w:p w:rsidR="002A0FD7" w:rsidRPr="002A0FD7" w:rsidRDefault="002A0FD7" w:rsidP="002A0FD7">
      <w:pPr>
        <w:pStyle w:val="ListParagraph"/>
        <w:spacing w:line="240" w:lineRule="auto"/>
        <w:ind w:left="2160"/>
        <w:rPr>
          <w:b/>
          <w:sz w:val="24"/>
          <w:szCs w:val="24"/>
        </w:rPr>
      </w:pPr>
    </w:p>
    <w:p w:rsidR="00551CB3" w:rsidRPr="00551CB3" w:rsidRDefault="00551CB3" w:rsidP="008C1E75">
      <w:pPr>
        <w:pStyle w:val="ListParagraph"/>
        <w:numPr>
          <w:ilvl w:val="0"/>
          <w:numId w:val="4"/>
        </w:numPr>
        <w:spacing w:line="240" w:lineRule="auto"/>
        <w:ind w:left="2160"/>
        <w:rPr>
          <w:b/>
          <w:sz w:val="24"/>
          <w:szCs w:val="24"/>
        </w:rPr>
      </w:pPr>
      <w:r>
        <w:rPr>
          <w:sz w:val="24"/>
          <w:szCs w:val="24"/>
        </w:rPr>
        <w:t>On the last day of each win</w:t>
      </w:r>
      <w:r w:rsidR="00D93DA6">
        <w:rPr>
          <w:sz w:val="24"/>
          <w:szCs w:val="24"/>
        </w:rPr>
        <w:t xml:space="preserve">ner’s attendance at conference or at the banquet, the scholarship chair </w:t>
      </w:r>
      <w:r w:rsidR="00272669">
        <w:rPr>
          <w:sz w:val="24"/>
          <w:szCs w:val="24"/>
        </w:rPr>
        <w:t>give</w:t>
      </w:r>
      <w:r>
        <w:rPr>
          <w:sz w:val="24"/>
          <w:szCs w:val="24"/>
        </w:rPr>
        <w:t>s</w:t>
      </w:r>
      <w:r w:rsidR="00D93DA6">
        <w:rPr>
          <w:sz w:val="24"/>
          <w:szCs w:val="24"/>
        </w:rPr>
        <w:t xml:space="preserve"> winners their </w:t>
      </w:r>
      <w:r w:rsidR="00272669">
        <w:rPr>
          <w:sz w:val="24"/>
          <w:szCs w:val="24"/>
        </w:rPr>
        <w:t>check</w:t>
      </w:r>
      <w:r>
        <w:rPr>
          <w:sz w:val="24"/>
          <w:szCs w:val="24"/>
        </w:rPr>
        <w:t>s</w:t>
      </w:r>
      <w:r w:rsidR="00272669">
        <w:rPr>
          <w:sz w:val="24"/>
          <w:szCs w:val="24"/>
        </w:rPr>
        <w:t xml:space="preserve"> along with post-conference survey (to be </w:t>
      </w:r>
      <w:r>
        <w:rPr>
          <w:sz w:val="24"/>
          <w:szCs w:val="24"/>
        </w:rPr>
        <w:t xml:space="preserve">completed and </w:t>
      </w:r>
      <w:r w:rsidR="00272669" w:rsidRPr="00BA48B7">
        <w:rPr>
          <w:sz w:val="24"/>
          <w:szCs w:val="24"/>
        </w:rPr>
        <w:t xml:space="preserve">collected </w:t>
      </w:r>
      <w:r w:rsidR="00FC0FC4" w:rsidRPr="00BA48B7">
        <w:rPr>
          <w:sz w:val="24"/>
          <w:szCs w:val="24"/>
        </w:rPr>
        <w:t>by Scholarship chairperson</w:t>
      </w:r>
      <w:r w:rsidR="00FC0FC4">
        <w:rPr>
          <w:sz w:val="24"/>
          <w:szCs w:val="24"/>
        </w:rPr>
        <w:t xml:space="preserve"> </w:t>
      </w:r>
      <w:r w:rsidR="00E177AA">
        <w:rPr>
          <w:sz w:val="24"/>
          <w:szCs w:val="24"/>
        </w:rPr>
        <w:t xml:space="preserve">within one hour </w:t>
      </w:r>
      <w:r w:rsidR="00272669">
        <w:rPr>
          <w:sz w:val="24"/>
          <w:szCs w:val="24"/>
        </w:rPr>
        <w:t xml:space="preserve">and submitted </w:t>
      </w:r>
      <w:r w:rsidR="00E177AA">
        <w:rPr>
          <w:sz w:val="24"/>
          <w:szCs w:val="24"/>
        </w:rPr>
        <w:t xml:space="preserve">post-conference </w:t>
      </w:r>
      <w:r w:rsidR="00272669">
        <w:rPr>
          <w:sz w:val="24"/>
          <w:szCs w:val="24"/>
        </w:rPr>
        <w:t>to the DD</w:t>
      </w:r>
      <w:r>
        <w:rPr>
          <w:sz w:val="24"/>
          <w:szCs w:val="24"/>
        </w:rPr>
        <w:t>. Survey will be available via Survey Monkey as well as written</w:t>
      </w:r>
      <w:r w:rsidR="00272669">
        <w:rPr>
          <w:sz w:val="24"/>
          <w:szCs w:val="24"/>
        </w:rPr>
        <w:t>)</w:t>
      </w:r>
    </w:p>
    <w:p w:rsidR="00551CB3" w:rsidRPr="00551CB3" w:rsidRDefault="00551CB3" w:rsidP="00551CB3">
      <w:pPr>
        <w:pStyle w:val="ListParagraph"/>
        <w:rPr>
          <w:sz w:val="24"/>
          <w:szCs w:val="24"/>
        </w:rPr>
      </w:pPr>
    </w:p>
    <w:p w:rsidR="00BA5DAC" w:rsidRPr="00551CB3" w:rsidRDefault="00D93DA6" w:rsidP="00BA5DAC">
      <w:pPr>
        <w:pStyle w:val="ListParagraph"/>
        <w:numPr>
          <w:ilvl w:val="0"/>
          <w:numId w:val="4"/>
        </w:numPr>
        <w:spacing w:line="240" w:lineRule="auto"/>
        <w:ind w:left="2160"/>
        <w:rPr>
          <w:b/>
          <w:sz w:val="24"/>
          <w:szCs w:val="24"/>
        </w:rPr>
      </w:pPr>
      <w:r w:rsidRPr="00BA48B7">
        <w:rPr>
          <w:sz w:val="24"/>
          <w:szCs w:val="24"/>
        </w:rPr>
        <w:lastRenderedPageBreak/>
        <w:t xml:space="preserve">6 months </w:t>
      </w:r>
      <w:r w:rsidR="00272669" w:rsidRPr="00BA48B7">
        <w:rPr>
          <w:sz w:val="24"/>
          <w:szCs w:val="24"/>
        </w:rPr>
        <w:t>post-conference</w:t>
      </w:r>
      <w:r w:rsidR="000E5677" w:rsidRPr="00BA48B7">
        <w:rPr>
          <w:sz w:val="24"/>
          <w:szCs w:val="24"/>
        </w:rPr>
        <w:t>-</w:t>
      </w:r>
      <w:r w:rsidRPr="00BA48B7">
        <w:rPr>
          <w:sz w:val="24"/>
          <w:szCs w:val="24"/>
        </w:rPr>
        <w:t>Scholarship</w:t>
      </w:r>
      <w:r w:rsidR="000E5677" w:rsidRPr="00551CB3">
        <w:rPr>
          <w:sz w:val="24"/>
          <w:szCs w:val="24"/>
        </w:rPr>
        <w:t xml:space="preserve"> Chair send</w:t>
      </w:r>
      <w:r>
        <w:rPr>
          <w:sz w:val="24"/>
          <w:szCs w:val="24"/>
        </w:rPr>
        <w:t>s</w:t>
      </w:r>
      <w:r w:rsidR="000E5677" w:rsidRPr="00551CB3">
        <w:rPr>
          <w:sz w:val="24"/>
          <w:szCs w:val="24"/>
        </w:rPr>
        <w:t xml:space="preserve"> winners another post-conference survey </w:t>
      </w:r>
      <w:r w:rsidR="00551CB3">
        <w:rPr>
          <w:sz w:val="24"/>
          <w:szCs w:val="24"/>
        </w:rPr>
        <w:t xml:space="preserve">or link to Survey Monkey </w:t>
      </w:r>
      <w:r w:rsidR="000E5677" w:rsidRPr="00551CB3">
        <w:rPr>
          <w:sz w:val="24"/>
          <w:szCs w:val="24"/>
        </w:rPr>
        <w:t>to be submitted to the DD</w:t>
      </w:r>
      <w:r w:rsidR="008C1E75" w:rsidRPr="00551CB3">
        <w:rPr>
          <w:sz w:val="24"/>
          <w:szCs w:val="24"/>
        </w:rPr>
        <w:t xml:space="preserve">. </w:t>
      </w:r>
    </w:p>
    <w:p w:rsidR="00551CB3" w:rsidRPr="00551CB3" w:rsidRDefault="00551CB3" w:rsidP="00551CB3">
      <w:pPr>
        <w:pStyle w:val="ListParagraph"/>
        <w:spacing w:line="240" w:lineRule="auto"/>
        <w:ind w:left="2160"/>
        <w:rPr>
          <w:b/>
          <w:sz w:val="24"/>
          <w:szCs w:val="24"/>
        </w:rPr>
      </w:pPr>
    </w:p>
    <w:p w:rsidR="00BA5DAC" w:rsidRPr="00BA5DAC" w:rsidRDefault="00BA5DAC" w:rsidP="00BA5DAC">
      <w:pPr>
        <w:pStyle w:val="ListParagraph"/>
        <w:numPr>
          <w:ilvl w:val="0"/>
          <w:numId w:val="6"/>
        </w:numPr>
        <w:spacing w:line="240" w:lineRule="auto"/>
        <w:ind w:left="1800"/>
        <w:rPr>
          <w:b/>
          <w:sz w:val="24"/>
          <w:szCs w:val="24"/>
        </w:rPr>
      </w:pPr>
      <w:r>
        <w:rPr>
          <w:b/>
          <w:i/>
          <w:sz w:val="24"/>
          <w:szCs w:val="24"/>
        </w:rPr>
        <w:t>Funding</w:t>
      </w:r>
      <w:r w:rsidR="008B2F39">
        <w:rPr>
          <w:b/>
          <w:i/>
          <w:sz w:val="24"/>
          <w:szCs w:val="24"/>
        </w:rPr>
        <w:t xml:space="preserve"> Sources (Silent auction, Raffle, and private donors)</w:t>
      </w:r>
    </w:p>
    <w:p w:rsidR="00BA5DAC" w:rsidRDefault="00BA5DAC" w:rsidP="00BA5DAC">
      <w:pPr>
        <w:pStyle w:val="ListParagraph"/>
        <w:spacing w:line="240" w:lineRule="auto"/>
        <w:ind w:left="1800"/>
        <w:rPr>
          <w:b/>
          <w:i/>
          <w:sz w:val="24"/>
          <w:szCs w:val="24"/>
        </w:rPr>
      </w:pPr>
    </w:p>
    <w:p w:rsidR="00BA5DAC" w:rsidRPr="00551CB3" w:rsidRDefault="00BA5DAC" w:rsidP="00BA5DAC">
      <w:pPr>
        <w:pStyle w:val="ListParagraph"/>
        <w:numPr>
          <w:ilvl w:val="0"/>
          <w:numId w:val="7"/>
        </w:numPr>
        <w:spacing w:line="240" w:lineRule="auto"/>
        <w:ind w:left="2160"/>
        <w:rPr>
          <w:b/>
          <w:sz w:val="24"/>
          <w:szCs w:val="24"/>
        </w:rPr>
      </w:pPr>
      <w:r w:rsidRPr="00551CB3">
        <w:rPr>
          <w:sz w:val="24"/>
          <w:szCs w:val="24"/>
        </w:rPr>
        <w:t xml:space="preserve">1 month post-conference- ED ascertain </w:t>
      </w:r>
      <w:r w:rsidR="00551CB3" w:rsidRPr="00551CB3">
        <w:rPr>
          <w:sz w:val="24"/>
          <w:szCs w:val="24"/>
        </w:rPr>
        <w:t xml:space="preserve">anticipated </w:t>
      </w:r>
      <w:r w:rsidRPr="00551CB3">
        <w:rPr>
          <w:sz w:val="24"/>
          <w:szCs w:val="24"/>
        </w:rPr>
        <w:t>available funds for next year’s scholarships</w:t>
      </w:r>
      <w:r w:rsidR="00BA48B7">
        <w:rPr>
          <w:sz w:val="24"/>
          <w:szCs w:val="24"/>
        </w:rPr>
        <w:t>, from proceeds from Silent Auction, Raffle, and fundraising during that year</w:t>
      </w:r>
      <w:r w:rsidR="00551CB3" w:rsidRPr="00551CB3">
        <w:rPr>
          <w:sz w:val="24"/>
          <w:szCs w:val="24"/>
        </w:rPr>
        <w:t xml:space="preserve">. (Note that </w:t>
      </w:r>
      <w:r w:rsidR="00991F94" w:rsidRPr="00BA48B7">
        <w:rPr>
          <w:sz w:val="24"/>
          <w:szCs w:val="24"/>
        </w:rPr>
        <w:t xml:space="preserve">amount of </w:t>
      </w:r>
      <w:r w:rsidR="00551CB3" w:rsidRPr="00BA48B7">
        <w:rPr>
          <w:sz w:val="24"/>
          <w:szCs w:val="24"/>
        </w:rPr>
        <w:t xml:space="preserve">funds for privately funded scholarships </w:t>
      </w:r>
      <w:r w:rsidR="00991F94" w:rsidRPr="00BA48B7">
        <w:rPr>
          <w:sz w:val="24"/>
          <w:szCs w:val="24"/>
        </w:rPr>
        <w:t xml:space="preserve">will be estimated on February 1 but cannot be confirmed until approximately one month before the conference </w:t>
      </w:r>
      <w:r w:rsidR="00D93DA6" w:rsidRPr="00BA48B7">
        <w:rPr>
          <w:sz w:val="24"/>
          <w:szCs w:val="24"/>
        </w:rPr>
        <w:t>when the posters are distributed.)</w:t>
      </w:r>
      <w:r w:rsidR="00BA48B7">
        <w:rPr>
          <w:sz w:val="24"/>
          <w:szCs w:val="24"/>
        </w:rPr>
        <w:t xml:space="preserve"> </w:t>
      </w:r>
      <w:r w:rsidR="00991F94">
        <w:rPr>
          <w:sz w:val="24"/>
          <w:szCs w:val="24"/>
        </w:rPr>
        <w:t xml:space="preserve"> </w:t>
      </w:r>
      <w:r w:rsidR="00551CB3" w:rsidRPr="00551CB3">
        <w:rPr>
          <w:sz w:val="24"/>
          <w:szCs w:val="24"/>
        </w:rPr>
        <w:t>Anticipated administration costs to be subtracted from total in order to arrive at correct amount.</w:t>
      </w:r>
    </w:p>
    <w:p w:rsidR="00E177AA" w:rsidRPr="000E5677" w:rsidRDefault="00E177AA" w:rsidP="00BA5DAC">
      <w:pPr>
        <w:pStyle w:val="ListParagraph"/>
        <w:spacing w:line="240" w:lineRule="auto"/>
        <w:ind w:left="2160"/>
        <w:rPr>
          <w:b/>
          <w:sz w:val="24"/>
          <w:szCs w:val="24"/>
        </w:rPr>
      </w:pPr>
    </w:p>
    <w:p w:rsidR="00BA5DAC" w:rsidRPr="00460B69" w:rsidRDefault="00460B69" w:rsidP="00BA5DAC">
      <w:pPr>
        <w:pStyle w:val="ListParagraph"/>
        <w:numPr>
          <w:ilvl w:val="0"/>
          <w:numId w:val="7"/>
        </w:numPr>
        <w:spacing w:line="240" w:lineRule="auto"/>
        <w:ind w:left="2160"/>
        <w:rPr>
          <w:b/>
          <w:sz w:val="24"/>
          <w:szCs w:val="24"/>
        </w:rPr>
      </w:pPr>
      <w:r>
        <w:rPr>
          <w:b/>
          <w:i/>
          <w:sz w:val="24"/>
          <w:szCs w:val="24"/>
        </w:rPr>
        <w:t>Silent Auction</w:t>
      </w:r>
    </w:p>
    <w:p w:rsidR="00460B69" w:rsidRPr="00460B69" w:rsidRDefault="00460B69" w:rsidP="00460B69">
      <w:pPr>
        <w:pStyle w:val="ListParagraph"/>
        <w:rPr>
          <w:b/>
          <w:sz w:val="24"/>
          <w:szCs w:val="24"/>
        </w:rPr>
      </w:pPr>
    </w:p>
    <w:p w:rsidR="00460B69" w:rsidRPr="00460B69" w:rsidRDefault="002A0FD7" w:rsidP="00460B69">
      <w:pPr>
        <w:pStyle w:val="ListParagraph"/>
        <w:numPr>
          <w:ilvl w:val="0"/>
          <w:numId w:val="10"/>
        </w:numPr>
        <w:spacing w:line="240" w:lineRule="auto"/>
        <w:ind w:left="2520"/>
        <w:rPr>
          <w:sz w:val="24"/>
          <w:szCs w:val="24"/>
        </w:rPr>
      </w:pPr>
      <w:r>
        <w:rPr>
          <w:color w:val="000000" w:themeColor="text1"/>
          <w:sz w:val="24"/>
          <w:szCs w:val="24"/>
        </w:rPr>
        <w:t>See Silent Auction protocol</w:t>
      </w:r>
    </w:p>
    <w:p w:rsidR="00BE1161" w:rsidRDefault="00BE1161" w:rsidP="00460B69">
      <w:pPr>
        <w:pStyle w:val="ListParagraph"/>
        <w:spacing w:line="240" w:lineRule="auto"/>
        <w:ind w:left="2520"/>
        <w:rPr>
          <w:sz w:val="24"/>
          <w:szCs w:val="24"/>
        </w:rPr>
      </w:pPr>
    </w:p>
    <w:p w:rsidR="00460B69" w:rsidRPr="00460B69" w:rsidRDefault="00460B69" w:rsidP="00460B69">
      <w:pPr>
        <w:pStyle w:val="ListParagraph"/>
        <w:numPr>
          <w:ilvl w:val="0"/>
          <w:numId w:val="11"/>
        </w:numPr>
        <w:spacing w:line="240" w:lineRule="auto"/>
        <w:ind w:left="2160"/>
        <w:rPr>
          <w:sz w:val="24"/>
          <w:szCs w:val="24"/>
        </w:rPr>
      </w:pPr>
      <w:r>
        <w:rPr>
          <w:b/>
          <w:i/>
          <w:sz w:val="24"/>
          <w:szCs w:val="24"/>
        </w:rPr>
        <w:t xml:space="preserve">Raffle </w:t>
      </w:r>
    </w:p>
    <w:p w:rsidR="00460B69" w:rsidRPr="00460B69" w:rsidRDefault="00460B69" w:rsidP="00460B69">
      <w:pPr>
        <w:pStyle w:val="ListParagraph"/>
        <w:spacing w:line="240" w:lineRule="auto"/>
        <w:ind w:left="2160"/>
        <w:rPr>
          <w:sz w:val="24"/>
          <w:szCs w:val="24"/>
        </w:rPr>
      </w:pPr>
    </w:p>
    <w:p w:rsidR="00460B69" w:rsidRPr="002A0FD7" w:rsidRDefault="002A0FD7" w:rsidP="00460B69">
      <w:pPr>
        <w:pStyle w:val="ListParagraph"/>
        <w:numPr>
          <w:ilvl w:val="0"/>
          <w:numId w:val="10"/>
        </w:numPr>
        <w:spacing w:line="240" w:lineRule="auto"/>
        <w:ind w:left="2520"/>
        <w:rPr>
          <w:color w:val="000000" w:themeColor="text1"/>
          <w:sz w:val="24"/>
          <w:szCs w:val="24"/>
        </w:rPr>
      </w:pPr>
      <w:r>
        <w:rPr>
          <w:color w:val="000000" w:themeColor="text1"/>
          <w:sz w:val="24"/>
          <w:szCs w:val="24"/>
        </w:rPr>
        <w:t>See raffle protocol</w:t>
      </w:r>
    </w:p>
    <w:p w:rsidR="00460B69" w:rsidRDefault="00460B69" w:rsidP="00BA5DAC">
      <w:pPr>
        <w:pStyle w:val="ListParagraph"/>
        <w:spacing w:line="240" w:lineRule="auto"/>
        <w:ind w:left="2160"/>
        <w:rPr>
          <w:sz w:val="24"/>
          <w:szCs w:val="24"/>
        </w:rPr>
      </w:pPr>
    </w:p>
    <w:p w:rsidR="00460B69" w:rsidRPr="00460B69" w:rsidRDefault="00460B69" w:rsidP="00460B69">
      <w:pPr>
        <w:pStyle w:val="ListParagraph"/>
        <w:numPr>
          <w:ilvl w:val="0"/>
          <w:numId w:val="11"/>
        </w:numPr>
        <w:spacing w:line="240" w:lineRule="auto"/>
        <w:ind w:left="2160"/>
        <w:rPr>
          <w:b/>
          <w:sz w:val="24"/>
          <w:szCs w:val="24"/>
        </w:rPr>
      </w:pPr>
      <w:r>
        <w:rPr>
          <w:b/>
          <w:i/>
          <w:sz w:val="24"/>
          <w:szCs w:val="24"/>
        </w:rPr>
        <w:t xml:space="preserve">Private donors </w:t>
      </w:r>
    </w:p>
    <w:p w:rsidR="00460B69" w:rsidRPr="00460B69" w:rsidRDefault="00460B69" w:rsidP="00460B69">
      <w:pPr>
        <w:pStyle w:val="ListParagraph"/>
        <w:spacing w:line="240" w:lineRule="auto"/>
        <w:ind w:left="2160"/>
        <w:rPr>
          <w:b/>
          <w:sz w:val="24"/>
          <w:szCs w:val="24"/>
        </w:rPr>
      </w:pPr>
    </w:p>
    <w:p w:rsidR="008B2F39" w:rsidRPr="00C05C5C" w:rsidRDefault="00C05C5C" w:rsidP="002A0FD7">
      <w:pPr>
        <w:pStyle w:val="ListParagraph"/>
        <w:numPr>
          <w:ilvl w:val="0"/>
          <w:numId w:val="10"/>
        </w:numPr>
        <w:spacing w:line="240" w:lineRule="auto"/>
        <w:ind w:left="2520"/>
        <w:rPr>
          <w:b/>
          <w:color w:val="000000" w:themeColor="text1"/>
          <w:sz w:val="24"/>
          <w:szCs w:val="24"/>
        </w:rPr>
      </w:pPr>
      <w:r>
        <w:rPr>
          <w:color w:val="000000" w:themeColor="text1"/>
          <w:sz w:val="24"/>
          <w:szCs w:val="24"/>
        </w:rPr>
        <w:t>Exhibitors to be contacted by exhibitor liaison task force</w:t>
      </w:r>
    </w:p>
    <w:p w:rsidR="00C05C5C" w:rsidRPr="00C05C5C" w:rsidRDefault="00C05C5C" w:rsidP="002A0FD7">
      <w:pPr>
        <w:pStyle w:val="ListParagraph"/>
        <w:numPr>
          <w:ilvl w:val="0"/>
          <w:numId w:val="10"/>
        </w:numPr>
        <w:spacing w:line="240" w:lineRule="auto"/>
        <w:ind w:left="2520"/>
        <w:rPr>
          <w:b/>
          <w:color w:val="000000" w:themeColor="text1"/>
          <w:sz w:val="24"/>
          <w:szCs w:val="24"/>
        </w:rPr>
      </w:pPr>
      <w:r>
        <w:rPr>
          <w:color w:val="000000" w:themeColor="text1"/>
          <w:sz w:val="24"/>
          <w:szCs w:val="24"/>
        </w:rPr>
        <w:t>Those who have already established a scholarship to be contacted by AHVMF staff</w:t>
      </w:r>
    </w:p>
    <w:p w:rsidR="00C05C5C" w:rsidRPr="002A0FD7" w:rsidRDefault="00C05C5C" w:rsidP="002A0FD7">
      <w:pPr>
        <w:pStyle w:val="ListParagraph"/>
        <w:numPr>
          <w:ilvl w:val="0"/>
          <w:numId w:val="10"/>
        </w:numPr>
        <w:spacing w:line="240" w:lineRule="auto"/>
        <w:ind w:left="2520"/>
        <w:rPr>
          <w:b/>
          <w:color w:val="000000" w:themeColor="text1"/>
          <w:sz w:val="24"/>
          <w:szCs w:val="24"/>
        </w:rPr>
      </w:pPr>
      <w:r>
        <w:rPr>
          <w:color w:val="000000" w:themeColor="text1"/>
          <w:sz w:val="24"/>
          <w:szCs w:val="24"/>
        </w:rPr>
        <w:t>New private donor scholarships other than exhibitors to be contacted by scholarship committee</w:t>
      </w:r>
    </w:p>
    <w:p w:rsidR="002A0FD7" w:rsidRPr="002A0FD7" w:rsidRDefault="002A0FD7" w:rsidP="002A0FD7">
      <w:pPr>
        <w:pStyle w:val="ListParagraph"/>
        <w:spacing w:line="240" w:lineRule="auto"/>
        <w:ind w:left="2520"/>
        <w:rPr>
          <w:b/>
          <w:color w:val="000000" w:themeColor="text1"/>
          <w:sz w:val="24"/>
          <w:szCs w:val="24"/>
        </w:rPr>
      </w:pPr>
    </w:p>
    <w:p w:rsidR="000E5677" w:rsidRDefault="000E5677" w:rsidP="000E5677">
      <w:pPr>
        <w:pStyle w:val="ListParagraph"/>
        <w:numPr>
          <w:ilvl w:val="0"/>
          <w:numId w:val="2"/>
        </w:numPr>
        <w:spacing w:line="240" w:lineRule="auto"/>
        <w:rPr>
          <w:b/>
          <w:sz w:val="24"/>
          <w:szCs w:val="24"/>
        </w:rPr>
      </w:pPr>
      <w:r>
        <w:rPr>
          <w:b/>
          <w:sz w:val="24"/>
          <w:szCs w:val="24"/>
        </w:rPr>
        <w:t>SAHVMA Delegates</w:t>
      </w:r>
    </w:p>
    <w:p w:rsidR="000E5677" w:rsidRDefault="000E5677" w:rsidP="000E5677">
      <w:pPr>
        <w:pStyle w:val="ListParagraph"/>
        <w:spacing w:line="240" w:lineRule="auto"/>
        <w:ind w:left="1440"/>
        <w:rPr>
          <w:b/>
          <w:sz w:val="24"/>
          <w:szCs w:val="24"/>
        </w:rPr>
      </w:pPr>
    </w:p>
    <w:p w:rsidR="000E5677" w:rsidRPr="00551CB3" w:rsidRDefault="008B2F39" w:rsidP="000E5677">
      <w:pPr>
        <w:pStyle w:val="ListParagraph"/>
        <w:numPr>
          <w:ilvl w:val="0"/>
          <w:numId w:val="5"/>
        </w:numPr>
        <w:spacing w:line="240" w:lineRule="auto"/>
        <w:ind w:left="1800"/>
        <w:rPr>
          <w:b/>
          <w:sz w:val="24"/>
          <w:szCs w:val="24"/>
        </w:rPr>
      </w:pPr>
      <w:r>
        <w:rPr>
          <w:b/>
          <w:i/>
          <w:sz w:val="24"/>
          <w:szCs w:val="24"/>
        </w:rPr>
        <w:t>Students</w:t>
      </w:r>
    </w:p>
    <w:p w:rsidR="008B2F39" w:rsidRDefault="008B2F39" w:rsidP="008B2F39">
      <w:pPr>
        <w:pStyle w:val="ListParagraph"/>
        <w:spacing w:line="240" w:lineRule="auto"/>
        <w:ind w:left="1800"/>
        <w:rPr>
          <w:b/>
          <w:sz w:val="24"/>
          <w:szCs w:val="24"/>
        </w:rPr>
      </w:pPr>
    </w:p>
    <w:p w:rsidR="00551CB3" w:rsidRPr="00D93DA6" w:rsidRDefault="00551CB3" w:rsidP="00027EA1">
      <w:pPr>
        <w:pStyle w:val="ListParagraph"/>
        <w:numPr>
          <w:ilvl w:val="0"/>
          <w:numId w:val="11"/>
        </w:numPr>
        <w:spacing w:line="240" w:lineRule="auto"/>
        <w:ind w:left="2160"/>
        <w:rPr>
          <w:b/>
          <w:sz w:val="24"/>
          <w:szCs w:val="24"/>
        </w:rPr>
      </w:pPr>
      <w:r>
        <w:rPr>
          <w:sz w:val="24"/>
          <w:szCs w:val="24"/>
        </w:rPr>
        <w:t>I</w:t>
      </w:r>
      <w:r w:rsidR="00F45AAF">
        <w:rPr>
          <w:sz w:val="24"/>
          <w:szCs w:val="24"/>
        </w:rPr>
        <w:t>t is anticipated that AHVMA may</w:t>
      </w:r>
      <w:r>
        <w:rPr>
          <w:sz w:val="24"/>
          <w:szCs w:val="24"/>
        </w:rPr>
        <w:t xml:space="preserve"> apply for a grant to support SAHVMA Delegates</w:t>
      </w:r>
    </w:p>
    <w:p w:rsidR="00D93DA6" w:rsidRPr="00BA48B7" w:rsidRDefault="00D93DA6" w:rsidP="00027EA1">
      <w:pPr>
        <w:pStyle w:val="ListParagraph"/>
        <w:numPr>
          <w:ilvl w:val="0"/>
          <w:numId w:val="11"/>
        </w:numPr>
        <w:spacing w:line="240" w:lineRule="auto"/>
        <w:ind w:left="2160"/>
        <w:rPr>
          <w:b/>
          <w:sz w:val="24"/>
          <w:szCs w:val="24"/>
        </w:rPr>
      </w:pPr>
      <w:r w:rsidRPr="00BA48B7">
        <w:rPr>
          <w:sz w:val="24"/>
          <w:szCs w:val="24"/>
        </w:rPr>
        <w:t>Grant applications obtained from the Foundation and submitted to the grant committee by June 1 of each year.</w:t>
      </w:r>
    </w:p>
    <w:p w:rsidR="00551CB3" w:rsidRDefault="00551CB3" w:rsidP="00551CB3">
      <w:pPr>
        <w:pStyle w:val="ListParagraph"/>
        <w:numPr>
          <w:ilvl w:val="0"/>
          <w:numId w:val="11"/>
        </w:numPr>
        <w:spacing w:line="240" w:lineRule="auto"/>
        <w:ind w:left="2160"/>
        <w:rPr>
          <w:b/>
          <w:sz w:val="24"/>
          <w:szCs w:val="24"/>
        </w:rPr>
      </w:pPr>
      <w:r>
        <w:rPr>
          <w:sz w:val="24"/>
          <w:szCs w:val="24"/>
        </w:rPr>
        <w:t xml:space="preserve">All procedures and support for SAHVMA, except for financial </w:t>
      </w:r>
      <w:r w:rsidR="00F45AAF">
        <w:rPr>
          <w:sz w:val="24"/>
          <w:szCs w:val="24"/>
        </w:rPr>
        <w:t>grant</w:t>
      </w:r>
      <w:r>
        <w:rPr>
          <w:sz w:val="24"/>
          <w:szCs w:val="24"/>
        </w:rPr>
        <w:t>, to come through AHVMA</w:t>
      </w:r>
    </w:p>
    <w:p w:rsidR="008B2F39" w:rsidRPr="008B2F39" w:rsidRDefault="008B2F39" w:rsidP="00551CB3">
      <w:pPr>
        <w:pStyle w:val="ListParagraph"/>
        <w:spacing w:line="240" w:lineRule="auto"/>
        <w:rPr>
          <w:b/>
          <w:sz w:val="24"/>
          <w:szCs w:val="24"/>
        </w:rPr>
      </w:pPr>
    </w:p>
    <w:p w:rsidR="008B2F39" w:rsidRPr="008B2F39" w:rsidRDefault="00551CB3" w:rsidP="00551CB3">
      <w:pPr>
        <w:pStyle w:val="ListParagraph"/>
        <w:ind w:left="1440"/>
        <w:rPr>
          <w:b/>
          <w:sz w:val="24"/>
          <w:szCs w:val="24"/>
        </w:rPr>
      </w:pPr>
      <w:r>
        <w:rPr>
          <w:b/>
          <w:sz w:val="24"/>
          <w:szCs w:val="24"/>
        </w:rPr>
        <w:t>Funding Source</w:t>
      </w:r>
    </w:p>
    <w:p w:rsidR="008B2F39" w:rsidRPr="008B2F39" w:rsidRDefault="008B2F39" w:rsidP="00551CB3">
      <w:pPr>
        <w:pStyle w:val="ListParagraph"/>
        <w:numPr>
          <w:ilvl w:val="0"/>
          <w:numId w:val="8"/>
        </w:numPr>
        <w:spacing w:line="240" w:lineRule="auto"/>
        <w:ind w:left="2520"/>
        <w:rPr>
          <w:b/>
          <w:sz w:val="24"/>
          <w:szCs w:val="24"/>
        </w:rPr>
      </w:pPr>
      <w:r>
        <w:rPr>
          <w:sz w:val="24"/>
          <w:szCs w:val="24"/>
        </w:rPr>
        <w:t>Responsibility of AHVMA Exhibitor Liaison Committee only</w:t>
      </w:r>
      <w:r w:rsidR="00F45AAF">
        <w:rPr>
          <w:sz w:val="24"/>
          <w:szCs w:val="24"/>
        </w:rPr>
        <w:t>, to contact Exhibitors initially</w:t>
      </w:r>
    </w:p>
    <w:p w:rsidR="008B2F39" w:rsidRDefault="008B2F39" w:rsidP="00551CB3">
      <w:pPr>
        <w:pStyle w:val="ListParagraph"/>
        <w:spacing w:before="240" w:line="240" w:lineRule="auto"/>
        <w:ind w:left="2520"/>
        <w:rPr>
          <w:sz w:val="24"/>
          <w:szCs w:val="24"/>
        </w:rPr>
      </w:pPr>
    </w:p>
    <w:p w:rsidR="008B2F39" w:rsidRPr="00BA48B7" w:rsidRDefault="008B2F39" w:rsidP="00551CB3">
      <w:pPr>
        <w:pStyle w:val="ListParagraph"/>
        <w:numPr>
          <w:ilvl w:val="0"/>
          <w:numId w:val="8"/>
        </w:numPr>
        <w:spacing w:before="240" w:line="240" w:lineRule="auto"/>
        <w:ind w:left="2520"/>
        <w:rPr>
          <w:b/>
          <w:sz w:val="24"/>
          <w:szCs w:val="24"/>
        </w:rPr>
      </w:pPr>
      <w:r>
        <w:rPr>
          <w:sz w:val="24"/>
          <w:szCs w:val="24"/>
        </w:rPr>
        <w:t xml:space="preserve">If source above is inadequate, financing will be delineated from </w:t>
      </w:r>
      <w:r w:rsidR="006B65F4">
        <w:rPr>
          <w:sz w:val="24"/>
          <w:szCs w:val="24"/>
        </w:rPr>
        <w:t xml:space="preserve">the </w:t>
      </w:r>
      <w:r w:rsidRPr="00BA48B7">
        <w:rPr>
          <w:sz w:val="24"/>
          <w:szCs w:val="24"/>
        </w:rPr>
        <w:t xml:space="preserve">AHVMF </w:t>
      </w:r>
      <w:r w:rsidR="003C3669" w:rsidRPr="00BA48B7">
        <w:rPr>
          <w:sz w:val="24"/>
          <w:szCs w:val="24"/>
        </w:rPr>
        <w:t>Grant</w:t>
      </w:r>
      <w:r w:rsidR="00991F94" w:rsidRPr="00BA48B7">
        <w:rPr>
          <w:sz w:val="24"/>
          <w:szCs w:val="24"/>
        </w:rPr>
        <w:t xml:space="preserve"> </w:t>
      </w:r>
      <w:bookmarkStart w:id="4" w:name="_GoBack"/>
      <w:bookmarkEnd w:id="4"/>
    </w:p>
    <w:sectPr w:rsidR="008B2F39" w:rsidRPr="00BA48B7" w:rsidSect="0039752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81A" w:rsidRDefault="0057781A" w:rsidP="00A95ABD">
      <w:pPr>
        <w:spacing w:after="0" w:line="240" w:lineRule="auto"/>
      </w:pPr>
      <w:r>
        <w:separator/>
      </w:r>
    </w:p>
  </w:endnote>
  <w:endnote w:type="continuationSeparator" w:id="0">
    <w:p w:rsidR="0057781A" w:rsidRDefault="0057781A" w:rsidP="00A9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DA6" w:rsidRDefault="00D93DA6">
    <w:pPr>
      <w:pStyle w:val="Footer"/>
      <w:pBdr>
        <w:top w:val="thinThickSmallGap" w:sz="24" w:space="1" w:color="622423" w:themeColor="accent2" w:themeShade="7F"/>
      </w:pBdr>
      <w:rPr>
        <w:rFonts w:asciiTheme="majorHAnsi" w:eastAsiaTheme="majorEastAsia" w:hAnsiTheme="majorHAnsi" w:cstheme="majorBidi"/>
      </w:rPr>
    </w:pPr>
    <w:r w:rsidRPr="00A95ABD">
      <w:rPr>
        <w:rFonts w:eastAsiaTheme="majorEastAsia" w:cstheme="majorBidi"/>
        <w:sz w:val="20"/>
        <w:szCs w:val="20"/>
      </w:rPr>
      <w:t>American Holistic Veterinary Medical Foundation</w:t>
    </w:r>
    <w:r>
      <w:rPr>
        <w:rFonts w:asciiTheme="majorHAnsi" w:eastAsiaTheme="majorEastAsia" w:hAnsiTheme="majorHAnsi" w:cstheme="majorBidi"/>
        <w:sz w:val="20"/>
        <w:szCs w:val="20"/>
      </w:rPr>
      <w:t xml:space="preserve"> </w:t>
    </w:r>
    <w:r>
      <w:rPr>
        <w:rFonts w:asciiTheme="majorHAnsi" w:eastAsiaTheme="majorEastAsia" w:hAnsiTheme="majorHAnsi" w:cstheme="majorBidi"/>
      </w:rPr>
      <w:t xml:space="preserve">404N. Mt. Shasta Blvd. Mount Shasta, CA 96067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A48B7" w:rsidRPr="00BA48B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93DA6" w:rsidRDefault="00D93D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81A" w:rsidRDefault="0057781A" w:rsidP="00A95ABD">
      <w:pPr>
        <w:spacing w:after="0" w:line="240" w:lineRule="auto"/>
      </w:pPr>
      <w:r>
        <w:separator/>
      </w:r>
    </w:p>
  </w:footnote>
  <w:footnote w:type="continuationSeparator" w:id="0">
    <w:p w:rsidR="0057781A" w:rsidRDefault="0057781A" w:rsidP="00A95A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DE4"/>
    <w:multiLevelType w:val="hybridMultilevel"/>
    <w:tmpl w:val="F35EDCB8"/>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DD30570"/>
    <w:multiLevelType w:val="hybridMultilevel"/>
    <w:tmpl w:val="978ED1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3136C39"/>
    <w:multiLevelType w:val="hybridMultilevel"/>
    <w:tmpl w:val="CBFAAA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324D7505"/>
    <w:multiLevelType w:val="hybridMultilevel"/>
    <w:tmpl w:val="09DC86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47327A"/>
    <w:multiLevelType w:val="hybridMultilevel"/>
    <w:tmpl w:val="CA92E30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024148"/>
    <w:multiLevelType w:val="hybridMultilevel"/>
    <w:tmpl w:val="E050F2D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61EF5D28"/>
    <w:multiLevelType w:val="hybridMultilevel"/>
    <w:tmpl w:val="400ED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814D4A"/>
    <w:multiLevelType w:val="hybridMultilevel"/>
    <w:tmpl w:val="8D821BB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6B6F3EED"/>
    <w:multiLevelType w:val="hybridMultilevel"/>
    <w:tmpl w:val="82265C6E"/>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6D564111"/>
    <w:multiLevelType w:val="hybridMultilevel"/>
    <w:tmpl w:val="3CBC5D82"/>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nsid w:val="71F5253D"/>
    <w:multiLevelType w:val="hybridMultilevel"/>
    <w:tmpl w:val="6B1A1C0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0"/>
  </w:num>
  <w:num w:numId="3">
    <w:abstractNumId w:val="1"/>
  </w:num>
  <w:num w:numId="4">
    <w:abstractNumId w:val="5"/>
  </w:num>
  <w:num w:numId="5">
    <w:abstractNumId w:val="4"/>
  </w:num>
  <w:num w:numId="6">
    <w:abstractNumId w:val="8"/>
  </w:num>
  <w:num w:numId="7">
    <w:abstractNumId w:val="7"/>
  </w:num>
  <w:num w:numId="8">
    <w:abstractNumId w:val="2"/>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ABD"/>
    <w:rsid w:val="00005BD1"/>
    <w:rsid w:val="00027EA1"/>
    <w:rsid w:val="00082DDA"/>
    <w:rsid w:val="000E5677"/>
    <w:rsid w:val="00160F32"/>
    <w:rsid w:val="00194199"/>
    <w:rsid w:val="001C5273"/>
    <w:rsid w:val="00272669"/>
    <w:rsid w:val="002835CA"/>
    <w:rsid w:val="002A0FD7"/>
    <w:rsid w:val="002B475F"/>
    <w:rsid w:val="002D2E63"/>
    <w:rsid w:val="00367EB2"/>
    <w:rsid w:val="00384310"/>
    <w:rsid w:val="00385ABF"/>
    <w:rsid w:val="00397523"/>
    <w:rsid w:val="003C01FF"/>
    <w:rsid w:val="003C31B4"/>
    <w:rsid w:val="003C3669"/>
    <w:rsid w:val="00460B69"/>
    <w:rsid w:val="004C3726"/>
    <w:rsid w:val="00551CB3"/>
    <w:rsid w:val="005634ED"/>
    <w:rsid w:val="0057781A"/>
    <w:rsid w:val="005C41F6"/>
    <w:rsid w:val="005D387B"/>
    <w:rsid w:val="00630417"/>
    <w:rsid w:val="006A5E28"/>
    <w:rsid w:val="006B65F4"/>
    <w:rsid w:val="006F2791"/>
    <w:rsid w:val="00721E6D"/>
    <w:rsid w:val="0079795D"/>
    <w:rsid w:val="007C2480"/>
    <w:rsid w:val="0082680E"/>
    <w:rsid w:val="00826A8B"/>
    <w:rsid w:val="00832BD5"/>
    <w:rsid w:val="00880B31"/>
    <w:rsid w:val="008B2F39"/>
    <w:rsid w:val="008C1E75"/>
    <w:rsid w:val="0095107F"/>
    <w:rsid w:val="009725A0"/>
    <w:rsid w:val="00991F94"/>
    <w:rsid w:val="00A10435"/>
    <w:rsid w:val="00A95ABD"/>
    <w:rsid w:val="00B24F80"/>
    <w:rsid w:val="00B37E95"/>
    <w:rsid w:val="00BA48B7"/>
    <w:rsid w:val="00BA5DAC"/>
    <w:rsid w:val="00BE10CE"/>
    <w:rsid w:val="00BE1161"/>
    <w:rsid w:val="00C05C5C"/>
    <w:rsid w:val="00C102B1"/>
    <w:rsid w:val="00CE4419"/>
    <w:rsid w:val="00CF00EC"/>
    <w:rsid w:val="00CF3893"/>
    <w:rsid w:val="00D52C81"/>
    <w:rsid w:val="00D64CDC"/>
    <w:rsid w:val="00D93DA6"/>
    <w:rsid w:val="00DB7ABD"/>
    <w:rsid w:val="00E177AA"/>
    <w:rsid w:val="00E71235"/>
    <w:rsid w:val="00F033DA"/>
    <w:rsid w:val="00F45AAF"/>
    <w:rsid w:val="00FC0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5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ABD"/>
    <w:rPr>
      <w:rFonts w:ascii="Tahoma" w:hAnsi="Tahoma" w:cs="Tahoma"/>
      <w:sz w:val="16"/>
      <w:szCs w:val="16"/>
    </w:rPr>
  </w:style>
  <w:style w:type="paragraph" w:styleId="Header">
    <w:name w:val="header"/>
    <w:basedOn w:val="Normal"/>
    <w:link w:val="HeaderChar"/>
    <w:uiPriority w:val="99"/>
    <w:unhideWhenUsed/>
    <w:rsid w:val="00A95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ABD"/>
  </w:style>
  <w:style w:type="paragraph" w:styleId="Footer">
    <w:name w:val="footer"/>
    <w:basedOn w:val="Normal"/>
    <w:link w:val="FooterChar"/>
    <w:uiPriority w:val="99"/>
    <w:unhideWhenUsed/>
    <w:rsid w:val="00A95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ABD"/>
  </w:style>
  <w:style w:type="paragraph" w:styleId="ListParagraph">
    <w:name w:val="List Paragraph"/>
    <w:basedOn w:val="Normal"/>
    <w:uiPriority w:val="34"/>
    <w:qFormat/>
    <w:rsid w:val="00B24F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5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ABD"/>
    <w:rPr>
      <w:rFonts w:ascii="Tahoma" w:hAnsi="Tahoma" w:cs="Tahoma"/>
      <w:sz w:val="16"/>
      <w:szCs w:val="16"/>
    </w:rPr>
  </w:style>
  <w:style w:type="paragraph" w:styleId="Header">
    <w:name w:val="header"/>
    <w:basedOn w:val="Normal"/>
    <w:link w:val="HeaderChar"/>
    <w:uiPriority w:val="99"/>
    <w:unhideWhenUsed/>
    <w:rsid w:val="00A95A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ABD"/>
  </w:style>
  <w:style w:type="paragraph" w:styleId="Footer">
    <w:name w:val="footer"/>
    <w:basedOn w:val="Normal"/>
    <w:link w:val="FooterChar"/>
    <w:uiPriority w:val="99"/>
    <w:unhideWhenUsed/>
    <w:rsid w:val="00A95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ABD"/>
  </w:style>
  <w:style w:type="paragraph" w:styleId="ListParagraph">
    <w:name w:val="List Paragraph"/>
    <w:basedOn w:val="Normal"/>
    <w:uiPriority w:val="34"/>
    <w:qFormat/>
    <w:rsid w:val="00B24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7CE92-1C2C-43CB-ABAC-275E86E59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742</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Deputy Director</dc:creator>
  <cp:lastModifiedBy>AHVMF</cp:lastModifiedBy>
  <cp:revision>2</cp:revision>
  <dcterms:created xsi:type="dcterms:W3CDTF">2014-07-11T21:36:00Z</dcterms:created>
  <dcterms:modified xsi:type="dcterms:W3CDTF">2014-07-11T21:36:00Z</dcterms:modified>
</cp:coreProperties>
</file>