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B83A1" w14:textId="77777777" w:rsidR="00504A92" w:rsidRPr="00504A92" w:rsidRDefault="00504A92" w:rsidP="00504A92">
      <w:pPr>
        <w:shd w:val="clear" w:color="auto" w:fill="FFFFFF"/>
        <w:jc w:val="center"/>
        <w:rPr>
          <w:rFonts w:ascii="Arial" w:eastAsia="Times New Roman" w:hAnsi="Arial" w:cs="Arial"/>
          <w:color w:val="000000"/>
        </w:rPr>
      </w:pPr>
      <w:r w:rsidRPr="00504A92">
        <w:rPr>
          <w:rFonts w:ascii="Arial" w:eastAsia="Times New Roman" w:hAnsi="Arial" w:cs="Arial"/>
          <w:b/>
          <w:bCs/>
          <w:color w:val="000000"/>
        </w:rPr>
        <w:t>AHVMA ANNOUNCEMENT AND PRESS RELEASE</w:t>
      </w:r>
    </w:p>
    <w:p w14:paraId="168570D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18458D51"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3F4B274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Press Release - Immediate Release</w:t>
      </w:r>
    </w:p>
    <w:p w14:paraId="412EBA3E"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Contact:  W. Jean </w:t>
      </w:r>
      <w:proofErr w:type="spellStart"/>
      <w:r w:rsidRPr="00504A92">
        <w:rPr>
          <w:rFonts w:ascii="Arial" w:eastAsia="Times New Roman" w:hAnsi="Arial" w:cs="Arial"/>
          <w:color w:val="000000"/>
        </w:rPr>
        <w:t>Dodds</w:t>
      </w:r>
      <w:proofErr w:type="spellEnd"/>
      <w:r w:rsidRPr="00504A92">
        <w:rPr>
          <w:rFonts w:ascii="Arial" w:eastAsia="Times New Roman" w:hAnsi="Arial" w:cs="Arial"/>
          <w:color w:val="000000"/>
        </w:rPr>
        <w:t>, DVM, </w:t>
      </w:r>
      <w:r w:rsidRPr="00504A92">
        <w:rPr>
          <w:rFonts w:ascii="Arial" w:eastAsia="Times New Roman" w:hAnsi="Arial" w:cs="Arial"/>
          <w:color w:val="000000"/>
        </w:rPr>
        <w:fldChar w:fldCharType="begin"/>
      </w:r>
      <w:r w:rsidRPr="00504A92">
        <w:rPr>
          <w:rFonts w:ascii="Arial" w:eastAsia="Times New Roman" w:hAnsi="Arial" w:cs="Arial"/>
          <w:color w:val="000000"/>
        </w:rPr>
        <w:instrText xml:space="preserve"> HYPERLINK "mailto:wjeandodds@gmail.com" \o "mailto:wjeandodds@gmail.com" \t "_blank" </w:instrText>
      </w:r>
      <w:r w:rsidRPr="00504A92">
        <w:rPr>
          <w:rFonts w:ascii="Arial" w:eastAsia="Times New Roman" w:hAnsi="Arial" w:cs="Arial"/>
          <w:color w:val="000000"/>
        </w:rPr>
        <w:fldChar w:fldCharType="separate"/>
      </w:r>
      <w:r w:rsidRPr="00504A92">
        <w:rPr>
          <w:rFonts w:ascii="Arial" w:eastAsia="Times New Roman" w:hAnsi="Arial" w:cs="Arial"/>
          <w:color w:val="1155CC"/>
          <w:u w:val="single"/>
        </w:rPr>
        <w:t>wjeandodds@gmail.com</w:t>
      </w:r>
      <w:r w:rsidRPr="00504A92">
        <w:rPr>
          <w:rFonts w:ascii="Arial" w:eastAsia="Times New Roman" w:hAnsi="Arial" w:cs="Arial"/>
          <w:color w:val="000000"/>
        </w:rPr>
        <w:fldChar w:fldCharType="end"/>
      </w:r>
      <w:r w:rsidRPr="00504A92">
        <w:rPr>
          <w:rFonts w:ascii="Arial" w:eastAsia="Times New Roman" w:hAnsi="Arial" w:cs="Arial"/>
          <w:color w:val="000000"/>
        </w:rPr>
        <w:t> </w:t>
      </w:r>
    </w:p>
    <w:p w14:paraId="38ABA222"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2B77C26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The American Holistic Veterinary Medical Association (AHVMA) became the first national veterinary organization to support efforts by Kansas State University Veterinary Diagnostic Laboratory (KSUVDL) to improve rabies testing and use a new blood screening </w:t>
      </w:r>
      <w:r w:rsidRPr="00200F15">
        <w:rPr>
          <w:rFonts w:ascii="Arial" w:eastAsia="Times New Roman" w:hAnsi="Arial" w:cs="Arial"/>
        </w:rPr>
        <w:t xml:space="preserve">test </w:t>
      </w:r>
      <w:ins w:id="0" w:author="Dr Barbara Royal" w:date="2015-08-27T09:15:00Z">
        <w:r w:rsidRPr="00200F15">
          <w:rPr>
            <w:rFonts w:ascii="Arial" w:eastAsia="Times New Roman" w:hAnsi="Arial" w:cs="Arial"/>
          </w:rPr>
          <w:t xml:space="preserve">could be used </w:t>
        </w:r>
      </w:ins>
      <w:r w:rsidRPr="00200F15">
        <w:rPr>
          <w:rFonts w:ascii="Arial" w:eastAsia="Times New Roman" w:hAnsi="Arial" w:cs="Arial"/>
        </w:rPr>
        <w:t>to determine</w:t>
      </w:r>
      <w:r w:rsidRPr="00504A92">
        <w:rPr>
          <w:rFonts w:ascii="Arial" w:eastAsia="Times New Roman" w:hAnsi="Arial" w:cs="Arial"/>
          <w:color w:val="000000"/>
        </w:rPr>
        <w:t xml:space="preserve"> if veterinary patients need to receive the required rabies booster vaccinations. The AHVMA and its members have long e</w:t>
      </w:r>
      <w:bookmarkStart w:id="1" w:name="_GoBack"/>
      <w:bookmarkEnd w:id="1"/>
      <w:r w:rsidRPr="00504A92">
        <w:rPr>
          <w:rFonts w:ascii="Arial" w:eastAsia="Times New Roman" w:hAnsi="Arial" w:cs="Arial"/>
          <w:color w:val="000000"/>
        </w:rPr>
        <w:t>xpressed concern over animal vaccination practices. While vaccinations provide important protection against a wide number of serious diseases, they can also cause adverse effects ranging from minor discomfort, autoimmune disorders and even death on rare occasions. </w:t>
      </w:r>
    </w:p>
    <w:p w14:paraId="2C68B66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482ADCAB" w14:textId="048084C5" w:rsidR="00504A92" w:rsidRDefault="00504A92" w:rsidP="00504A92">
      <w:pPr>
        <w:shd w:val="clear" w:color="auto" w:fill="FFFFFF"/>
        <w:rPr>
          <w:ins w:id="2" w:author="Dr Barbara Royal" w:date="2015-08-27T09:23:00Z"/>
          <w:rFonts w:ascii="Arial" w:eastAsia="Times New Roman" w:hAnsi="Arial" w:cs="Arial"/>
          <w:color w:val="000000"/>
        </w:rPr>
      </w:pPr>
      <w:r w:rsidRPr="00504A92">
        <w:rPr>
          <w:rFonts w:ascii="Arial" w:eastAsia="Times New Roman" w:hAnsi="Arial" w:cs="Arial"/>
          <w:color w:val="000000"/>
        </w:rPr>
        <w:t xml:space="preserve">Veterinarians can offer serum antibody titers, a form of blood testing which is helpful in predicting the need for revaccination. This practice is helpful to avoid pet over-vaccination and </w:t>
      </w:r>
      <w:ins w:id="3" w:author="Dr Barbara Royal" w:date="2015-08-27T09:21:00Z">
        <w:r>
          <w:rPr>
            <w:rFonts w:ascii="Arial" w:eastAsia="Times New Roman" w:hAnsi="Arial" w:cs="Arial"/>
            <w:color w:val="000000"/>
          </w:rPr>
          <w:t>can</w:t>
        </w:r>
        <w:r w:rsidRPr="00504A92">
          <w:rPr>
            <w:rFonts w:ascii="Arial" w:eastAsia="Times New Roman" w:hAnsi="Arial" w:cs="Arial"/>
            <w:color w:val="000000"/>
          </w:rPr>
          <w:t xml:space="preserve"> </w:t>
        </w:r>
      </w:ins>
      <w:r w:rsidRPr="00504A92">
        <w:rPr>
          <w:rFonts w:ascii="Arial" w:eastAsia="Times New Roman" w:hAnsi="Arial" w:cs="Arial"/>
          <w:color w:val="000000"/>
        </w:rPr>
        <w:t>reduce the potential dangers to pets from receiving unneeded vaccinations. Currently, laws regulating rabies vaccination are set locally and statewide and do not allow for the use of blood antibody testing to avoid mandatory rabies revaccination. To comply with the law, veterinarians and pet owners must give this vaccine at prescribed intervals</w:t>
      </w:r>
      <w:ins w:id="4" w:author="Dr Barbara Royal" w:date="2015-08-27T09:21:00Z">
        <w:r>
          <w:rPr>
            <w:rFonts w:ascii="Arial" w:eastAsia="Times New Roman" w:hAnsi="Arial" w:cs="Arial"/>
            <w:color w:val="000000"/>
          </w:rPr>
          <w:t xml:space="preserve"> regardless of immunity</w:t>
        </w:r>
      </w:ins>
      <w:r w:rsidRPr="00504A92">
        <w:rPr>
          <w:rFonts w:ascii="Arial" w:eastAsia="Times New Roman" w:hAnsi="Arial" w:cs="Arial"/>
          <w:color w:val="000000"/>
        </w:rPr>
        <w:t xml:space="preserve">. This practice </w:t>
      </w:r>
      <w:ins w:id="5" w:author="Dr Barbara Royal" w:date="2015-08-27T09:21:00Z">
        <w:r>
          <w:rPr>
            <w:rFonts w:ascii="Arial" w:eastAsia="Times New Roman" w:hAnsi="Arial" w:cs="Arial"/>
            <w:color w:val="000000"/>
          </w:rPr>
          <w:t xml:space="preserve">was developed to </w:t>
        </w:r>
      </w:ins>
      <w:r w:rsidRPr="00504A92">
        <w:rPr>
          <w:rFonts w:ascii="Arial" w:eastAsia="Times New Roman" w:hAnsi="Arial" w:cs="Arial"/>
          <w:color w:val="000000"/>
        </w:rPr>
        <w:t>protect public health</w:t>
      </w:r>
      <w:ins w:id="6" w:author="Dr Barbara Royal" w:date="2015-08-27T09:22:00Z">
        <w:r>
          <w:rPr>
            <w:rFonts w:ascii="Arial" w:eastAsia="Times New Roman" w:hAnsi="Arial" w:cs="Arial"/>
            <w:color w:val="000000"/>
          </w:rPr>
          <w:t xml:space="preserve"> in a time when vaccine titers were not available</w:t>
        </w:r>
      </w:ins>
      <w:r w:rsidRPr="00504A92">
        <w:rPr>
          <w:rFonts w:ascii="Arial" w:eastAsia="Times New Roman" w:hAnsi="Arial" w:cs="Arial"/>
          <w:color w:val="000000"/>
        </w:rPr>
        <w:t xml:space="preserve"> but </w:t>
      </w:r>
      <w:ins w:id="7" w:author="Dr Barbara Royal" w:date="2015-08-29T07:35:00Z">
        <w:r w:rsidR="007D2856">
          <w:rPr>
            <w:rFonts w:ascii="Arial" w:eastAsia="Times New Roman" w:hAnsi="Arial" w:cs="Arial"/>
            <w:color w:val="000000"/>
          </w:rPr>
          <w:t xml:space="preserve">it </w:t>
        </w:r>
      </w:ins>
      <w:ins w:id="8" w:author="Dr Barbara Royal" w:date="2015-08-27T09:22:00Z">
        <w:r>
          <w:rPr>
            <w:rFonts w:ascii="Arial" w:eastAsia="Times New Roman" w:hAnsi="Arial" w:cs="Arial"/>
            <w:color w:val="000000"/>
          </w:rPr>
          <w:t>increases the risk of vaccine adverse-events for our</w:t>
        </w:r>
        <w:r w:rsidRPr="00504A92">
          <w:rPr>
            <w:rFonts w:ascii="Arial" w:eastAsia="Times New Roman" w:hAnsi="Arial" w:cs="Arial"/>
            <w:color w:val="000000"/>
          </w:rPr>
          <w:t xml:space="preserve"> </w:t>
        </w:r>
      </w:ins>
      <w:r w:rsidRPr="00504A92">
        <w:rPr>
          <w:rFonts w:ascii="Arial" w:eastAsia="Times New Roman" w:hAnsi="Arial" w:cs="Arial"/>
          <w:color w:val="000000"/>
        </w:rPr>
        <w:t>dog and cat</w:t>
      </w:r>
      <w:ins w:id="9" w:author="Dr Barbara Royal" w:date="2015-08-27T09:23:00Z">
        <w:r>
          <w:rPr>
            <w:rFonts w:ascii="Arial" w:eastAsia="Times New Roman" w:hAnsi="Arial" w:cs="Arial"/>
            <w:color w:val="000000"/>
          </w:rPr>
          <w:t xml:space="preserve"> patients. </w:t>
        </w:r>
      </w:ins>
    </w:p>
    <w:p w14:paraId="229B845E"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4331BDA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Recent research at the Rabies Challenge Fund demonstrates rabies vaccinations last </w:t>
      </w:r>
      <w:ins w:id="10" w:author="Dr Barbara Royal" w:date="2015-08-27T09:24:00Z">
        <w:r>
          <w:rPr>
            <w:rFonts w:ascii="Arial" w:eastAsia="Times New Roman" w:hAnsi="Arial" w:cs="Arial"/>
            <w:color w:val="000000"/>
          </w:rPr>
          <w:t xml:space="preserve">much </w:t>
        </w:r>
      </w:ins>
      <w:r w:rsidRPr="00504A92">
        <w:rPr>
          <w:rFonts w:ascii="Arial" w:eastAsia="Times New Roman" w:hAnsi="Arial" w:cs="Arial"/>
          <w:color w:val="000000"/>
        </w:rPr>
        <w:t>longer than the usual one to three year interval required by current laws. This study added significant evidence that we may be over vaccinating for rabies in our pet population. Public health officials have expressed concern that reducing vaccination for rabies could increase the incidence of this deadly disease. To date legislatures and public health agencies have resisted changing rabies vaccination laws to reflect current knowledge about rabies vaccine duration.</w:t>
      </w:r>
    </w:p>
    <w:p w14:paraId="664474CB"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6B418F7F" w14:textId="51722FE4"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Rabies vaccinations can be associated with a number of significant, well</w:t>
      </w:r>
      <w:ins w:id="11" w:author="Dr Barbara Royal" w:date="2015-08-29T07:32:00Z">
        <w:r w:rsidR="008C7FB7">
          <w:rPr>
            <w:rFonts w:ascii="Arial" w:eastAsia="Times New Roman" w:hAnsi="Arial" w:cs="Arial"/>
            <w:color w:val="000000"/>
          </w:rPr>
          <w:t>-</w:t>
        </w:r>
      </w:ins>
      <w:r w:rsidRPr="00504A92">
        <w:rPr>
          <w:rFonts w:ascii="Arial" w:eastAsia="Times New Roman" w:hAnsi="Arial" w:cs="Arial"/>
          <w:color w:val="000000"/>
        </w:rPr>
        <w:t xml:space="preserve">documented adverse effects. These include localized swelling and pain, fever, chronic hair loss, ulcerative dermatitis, encephalitis, </w:t>
      </w:r>
      <w:proofErr w:type="spellStart"/>
      <w:r w:rsidRPr="00504A92">
        <w:rPr>
          <w:rFonts w:ascii="Arial" w:eastAsia="Times New Roman" w:hAnsi="Arial" w:cs="Arial"/>
          <w:color w:val="000000"/>
        </w:rPr>
        <w:t>vasculitis</w:t>
      </w:r>
      <w:proofErr w:type="spellEnd"/>
      <w:r w:rsidRPr="00504A92">
        <w:rPr>
          <w:rFonts w:ascii="Arial" w:eastAsia="Times New Roman" w:hAnsi="Arial" w:cs="Arial"/>
          <w:color w:val="000000"/>
        </w:rPr>
        <w:t>, seizures, vaccine-related cancer and anaphylactic shock. Pet guardians whose animals have suffered such illness are very concerned about revaccination.  If they fail to keep the vaccination current based upon present legal requirements, they may be penalized in several ways depending upon existing legal statutes. </w:t>
      </w:r>
    </w:p>
    <w:p w14:paraId="4D2AEFB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033B7E54"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KSUVDL recently announced the development of a new blood test to rapidly screen immunity to rabies virus. Once properly vaccinated, such testing can be </w:t>
      </w:r>
      <w:r w:rsidRPr="00504A92">
        <w:rPr>
          <w:rFonts w:ascii="Arial" w:eastAsia="Times New Roman" w:hAnsi="Arial" w:cs="Arial"/>
          <w:color w:val="000000"/>
        </w:rPr>
        <w:lastRenderedPageBreak/>
        <w:t xml:space="preserve">used to identify if the individual is immune to the disease. If an animal undergoes testing and is found to have adequate protection, the AHVMA and KSUVDL support reform of public health laws that require automatic revaccination. Such booster vaccinations may not be medically necessary and with the advent of this new testing procedure, veterinarians and pet guardians can effectively decide upon a path that reduces risks of an adverse effect </w:t>
      </w:r>
      <w:proofErr w:type="spellStart"/>
      <w:r w:rsidRPr="00504A92">
        <w:rPr>
          <w:rFonts w:ascii="Arial" w:eastAsia="Times New Roman" w:hAnsi="Arial" w:cs="Arial"/>
          <w:color w:val="000000"/>
        </w:rPr>
        <w:t>ofover</w:t>
      </w:r>
      <w:proofErr w:type="spellEnd"/>
      <w:r w:rsidRPr="00504A92">
        <w:rPr>
          <w:rFonts w:ascii="Arial" w:eastAsia="Times New Roman" w:hAnsi="Arial" w:cs="Arial"/>
          <w:color w:val="000000"/>
        </w:rPr>
        <w:t>-vaccination for that individual animal and still protect any critical public health concerns.</w:t>
      </w:r>
    </w:p>
    <w:p w14:paraId="1C6A0222"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29E08CE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In 2015, AHVMA participated as </w:t>
      </w:r>
      <w:proofErr w:type="gramStart"/>
      <w:r w:rsidRPr="00504A92">
        <w:rPr>
          <w:rFonts w:ascii="Arial" w:eastAsia="Times New Roman" w:hAnsi="Arial" w:cs="Arial"/>
          <w:color w:val="000000"/>
        </w:rPr>
        <w:t>the  KSUVDL</w:t>
      </w:r>
      <w:proofErr w:type="gramEnd"/>
      <w:r w:rsidRPr="00504A92">
        <w:rPr>
          <w:rFonts w:ascii="Arial" w:eastAsia="Times New Roman" w:hAnsi="Arial" w:cs="Arial"/>
          <w:color w:val="000000"/>
        </w:rPr>
        <w:t xml:space="preserve"> Rabies Lab conducted a survey to gather data from members about their policies regarding dog and cat vaccinations, including rabies vaccination.  AHVMA respondents reported:</w:t>
      </w:r>
    </w:p>
    <w:p w14:paraId="26893289"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92% gave rabies vaccinations.</w:t>
      </w:r>
    </w:p>
    <w:p w14:paraId="78647E5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76% routinely offered titers for core vaccines after completion of the initial vaccine series.</w:t>
      </w:r>
    </w:p>
    <w:p w14:paraId="424FE83C"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34% offered titers for rabies after completion of the initial 2-dose series.</w:t>
      </w:r>
    </w:p>
    <w:p w14:paraId="0E8D1FC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75% would measure rabies titers if the Compendium changes its stance to equate out-of-date rabies vaccine status the same way as they do animals current on rabies vaccines. </w:t>
      </w:r>
    </w:p>
    <w:p w14:paraId="570941A0"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19278EA3"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Until legal changes occur, animal guardians and veterinarians must comply with existing legal statutes. Rabies blood antibody </w:t>
      </w:r>
      <w:proofErr w:type="spellStart"/>
      <w:r w:rsidRPr="00504A92">
        <w:rPr>
          <w:rFonts w:ascii="Arial" w:eastAsia="Times New Roman" w:hAnsi="Arial" w:cs="Arial"/>
          <w:color w:val="000000"/>
        </w:rPr>
        <w:t>titering</w:t>
      </w:r>
      <w:proofErr w:type="spellEnd"/>
      <w:r w:rsidRPr="00504A92">
        <w:rPr>
          <w:rFonts w:ascii="Arial" w:eastAsia="Times New Roman" w:hAnsi="Arial" w:cs="Arial"/>
          <w:color w:val="000000"/>
        </w:rPr>
        <w:t xml:space="preserve"> can be performed for information, documentation, and to satisfy export and import requirements, but this does not replace the legal requirement for rabies booster vaccinations.</w:t>
      </w:r>
    </w:p>
    <w:p w14:paraId="1D97D231"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64676682"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It is the hope of both organizations that through cooperation and advancements in science we can illustrate our dedication to better health and safety for people and animals. As science advances we must update public policy to reflect our new understandings. This new testing is a great example of such cooperative efforts.</w:t>
      </w:r>
    </w:p>
    <w:p w14:paraId="6DD478B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0B280F7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b/>
          <w:bCs/>
          <w:color w:val="000000"/>
        </w:rPr>
        <w:br/>
        <w:t>Other Facts About Rabies and Rabies Titers </w:t>
      </w:r>
    </w:p>
    <w:p w14:paraId="1AE66CB3"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If a </w:t>
      </w:r>
      <w:proofErr w:type="gramStart"/>
      <w:r w:rsidRPr="00504A92">
        <w:rPr>
          <w:rFonts w:ascii="Arial" w:eastAsia="Times New Roman" w:hAnsi="Arial" w:cs="Arial"/>
          <w:color w:val="000000"/>
        </w:rPr>
        <w:t>person or animal is bitten by a dog, cat or ferret</w:t>
      </w:r>
      <w:proofErr w:type="gramEnd"/>
      <w:r w:rsidRPr="00504A92">
        <w:rPr>
          <w:rFonts w:ascii="Arial" w:eastAsia="Times New Roman" w:hAnsi="Arial" w:cs="Arial"/>
          <w:color w:val="000000"/>
        </w:rPr>
        <w:t>, </w:t>
      </w:r>
      <w:r w:rsidRPr="00504A92">
        <w:rPr>
          <w:rFonts w:ascii="Arial" w:eastAsia="Times New Roman" w:hAnsi="Arial" w:cs="Arial"/>
          <w:strike/>
          <w:color w:val="000000"/>
        </w:rPr>
        <w:t>it</w:t>
      </w:r>
      <w:r w:rsidRPr="00504A92">
        <w:rPr>
          <w:rFonts w:ascii="Arial" w:eastAsia="Times New Roman" w:hAnsi="Arial" w:cs="Arial"/>
          <w:color w:val="000000"/>
        </w:rPr>
        <w:t> the animal causing the bite should be observed for 10 days. If the animal remains healthy, then one can be assured that there was no rabies virus in the saliva at the time of the bite. Whether that observation occurs at home or at a clinic should not be determined by vaccine status. Remember also that even in areas where terrestrial rabies is not active, that rabies in bats is seen nationwide.</w:t>
      </w:r>
    </w:p>
    <w:p w14:paraId="14E4DD6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2B0E921C"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A review of rabies challenge-studies indicates that there is a positive correlation between rabies virus neutralizing antibody (RVNA) titers and the level of protection after virus challenge. Pre-exposure vaccination coupled with a RVNA titer at or above 0.5 IU/mL indicates greater assurance of protection than does the animal’s current vaccination status. </w:t>
      </w:r>
    </w:p>
    <w:p w14:paraId="6907FFE8"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72F148E9"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Because we may not know if an animal has been exposed to rabies virus, the KSU Rabies Lab recommends that rabies titers be done routinely for dogs and cats. To provide the individual with best and safest medicine, a yearly rabies titer would make sure the pet has protection from unknown exposures. The circulating rabies neutralizing antibody level does not last the lifetime of the pet. In vaccine trials, as the titer falls below 0.5 IU/ml the risk of contracting rabies after challenge goes up. Thus, when rabies titers drop below 0.5 IU/ml, giving a rabies booster is the prudent, safe decision.</w:t>
      </w:r>
    </w:p>
    <w:p w14:paraId="2D87067C"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301095FE"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Significant post-rabies adverse reactions are an issue not only for dogs and cats, but also are of serious concern for horses, as they must be given rabies boosters annually.   Many horses have incredibly high rabies blood antibody titers, and yet still must be revaccinated annually by law, and then can suffer a chronic disease state post-rabies vaccination.  As a result, the KSU Rabies Lab is actively pursuing rabies titer information from horse vaccine trials. Neutralizing antibody is neutralizing antibody, no matter the species; the goal is to confirm success of the 0.5 IU/ml level in horses as well. </w:t>
      </w:r>
    </w:p>
    <w:p w14:paraId="07570E0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31C2442A"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b/>
          <w:bCs/>
          <w:color w:val="000000"/>
        </w:rPr>
        <w:t>AVMA Health Smart Brief (Lab Modifies Rabies Titer Test; August 14, 2015)</w:t>
      </w:r>
    </w:p>
    <w:p w14:paraId="04BDD162"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01165314"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xml:space="preserve">KSUVDL researchers are exploring the protection offered by rabies vaccination, and they have modified the rabies titer test for animals. If an animal's rabies titer is 0.5 international units per milliliter or more, the animal may be considered protected from rabies and might need a booster only if exposed to disease. "We are certainly not against vaccinations; we are against rabies," said researcher </w:t>
      </w:r>
      <w:proofErr w:type="spellStart"/>
      <w:r w:rsidRPr="00504A92">
        <w:rPr>
          <w:rFonts w:ascii="Arial" w:eastAsia="Times New Roman" w:hAnsi="Arial" w:cs="Arial"/>
          <w:color w:val="000000"/>
        </w:rPr>
        <w:t>Rolan</w:t>
      </w:r>
      <w:proofErr w:type="spellEnd"/>
      <w:r w:rsidRPr="00504A92">
        <w:rPr>
          <w:rFonts w:ascii="Arial" w:eastAsia="Times New Roman" w:hAnsi="Arial" w:cs="Arial"/>
          <w:color w:val="000000"/>
        </w:rPr>
        <w:t xml:space="preserve"> Davis. "We are looking for the best ways to prevent rabies in animals and humans."</w:t>
      </w:r>
    </w:p>
    <w:p w14:paraId="507DDBC4"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0764BC35"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b/>
          <w:bCs/>
          <w:color w:val="000000"/>
        </w:rPr>
        <w:t>Rabies Challenge Fund Research Trial Studies (</w:t>
      </w:r>
      <w:r w:rsidRPr="00504A92">
        <w:rPr>
          <w:rFonts w:ascii="Arial" w:eastAsia="Times New Roman" w:hAnsi="Arial" w:cs="Arial"/>
          <w:b/>
          <w:bCs/>
          <w:color w:val="000000"/>
          <w:u w:val="single"/>
        </w:rPr>
        <w:fldChar w:fldCharType="begin"/>
      </w:r>
      <w:r w:rsidRPr="00504A92">
        <w:rPr>
          <w:rFonts w:ascii="Arial" w:eastAsia="Times New Roman" w:hAnsi="Arial" w:cs="Arial"/>
          <w:b/>
          <w:bCs/>
          <w:color w:val="000000"/>
          <w:u w:val="single"/>
        </w:rPr>
        <w:instrText xml:space="preserve"> HYPERLINK "http://www.rabieschallenge/" \o "http://www.rabieschallenge/" \t "_blank" </w:instrText>
      </w:r>
      <w:r w:rsidRPr="00504A92">
        <w:rPr>
          <w:rFonts w:ascii="Arial" w:eastAsia="Times New Roman" w:hAnsi="Arial" w:cs="Arial"/>
          <w:b/>
          <w:bCs/>
          <w:color w:val="000000"/>
          <w:u w:val="single"/>
        </w:rPr>
        <w:fldChar w:fldCharType="separate"/>
      </w:r>
      <w:r w:rsidRPr="00504A92">
        <w:rPr>
          <w:rFonts w:ascii="Arial" w:eastAsia="Times New Roman" w:hAnsi="Arial" w:cs="Arial"/>
          <w:b/>
          <w:bCs/>
          <w:color w:val="1155CC"/>
          <w:u w:val="single"/>
        </w:rPr>
        <w:t>www.rabieschallenge</w:t>
      </w:r>
      <w:r w:rsidRPr="00504A92">
        <w:rPr>
          <w:rFonts w:ascii="Arial" w:eastAsia="Times New Roman" w:hAnsi="Arial" w:cs="Arial"/>
          <w:b/>
          <w:bCs/>
          <w:color w:val="000000"/>
          <w:u w:val="single"/>
        </w:rPr>
        <w:fldChar w:fldCharType="end"/>
      </w:r>
      <w:r w:rsidRPr="00504A92">
        <w:rPr>
          <w:rFonts w:ascii="Arial" w:eastAsia="Times New Roman" w:hAnsi="Arial" w:cs="Arial"/>
          <w:b/>
          <w:bCs/>
          <w:color w:val="000000"/>
          <w:u w:val="single"/>
        </w:rPr>
        <w:fldChar w:fldCharType="begin"/>
      </w:r>
      <w:r w:rsidRPr="00504A92">
        <w:rPr>
          <w:rFonts w:ascii="Arial" w:eastAsia="Times New Roman" w:hAnsi="Arial" w:cs="Arial"/>
          <w:b/>
          <w:bCs/>
          <w:color w:val="000000"/>
          <w:u w:val="single"/>
        </w:rPr>
        <w:instrText xml:space="preserve"> HYPERLINK "http://fund.org/" \o "http://fund.org/" \t "_blank" </w:instrText>
      </w:r>
      <w:r w:rsidRPr="00504A92">
        <w:rPr>
          <w:rFonts w:ascii="Arial" w:eastAsia="Times New Roman" w:hAnsi="Arial" w:cs="Arial"/>
          <w:b/>
          <w:bCs/>
          <w:color w:val="000000"/>
          <w:u w:val="single"/>
        </w:rPr>
        <w:fldChar w:fldCharType="separate"/>
      </w:r>
      <w:r w:rsidRPr="00504A92">
        <w:rPr>
          <w:rFonts w:ascii="Arial" w:eastAsia="Times New Roman" w:hAnsi="Arial" w:cs="Arial"/>
          <w:b/>
          <w:bCs/>
          <w:color w:val="1155CC"/>
          <w:u w:val="single"/>
        </w:rPr>
        <w:t>fund.org</w:t>
      </w:r>
      <w:r w:rsidRPr="00504A92">
        <w:rPr>
          <w:rFonts w:ascii="Arial" w:eastAsia="Times New Roman" w:hAnsi="Arial" w:cs="Arial"/>
          <w:b/>
          <w:bCs/>
          <w:color w:val="000000"/>
          <w:u w:val="single"/>
        </w:rPr>
        <w:fldChar w:fldCharType="end"/>
      </w:r>
      <w:r w:rsidRPr="00504A92">
        <w:rPr>
          <w:rFonts w:ascii="Arial" w:eastAsia="Times New Roman" w:hAnsi="Arial" w:cs="Arial"/>
          <w:b/>
          <w:bCs/>
          <w:color w:val="000000"/>
        </w:rPr>
        <w:t>)  </w:t>
      </w:r>
    </w:p>
    <w:p w14:paraId="3E94FF91"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751D2DFF" w14:textId="77777777" w:rsidR="00504A92" w:rsidRPr="00504A92" w:rsidRDefault="00504A92" w:rsidP="00504A92">
      <w:pPr>
        <w:shd w:val="clear" w:color="auto" w:fill="FFFFFF"/>
        <w:rPr>
          <w:rFonts w:ascii="Arial" w:eastAsia="Times New Roman" w:hAnsi="Arial" w:cs="Arial"/>
          <w:color w:val="000000"/>
        </w:rPr>
      </w:pPr>
      <w:r w:rsidRPr="00504A92">
        <w:rPr>
          <w:rFonts w:ascii="Arial" w:eastAsia="Times New Roman" w:hAnsi="Arial" w:cs="Arial"/>
          <w:color w:val="000000"/>
        </w:rPr>
        <w:t>The Rabies Challenge Fund research trials are approaching the 7</w:t>
      </w:r>
      <w:r w:rsidRPr="00504A92">
        <w:rPr>
          <w:rFonts w:ascii="Arial" w:eastAsia="Times New Roman" w:hAnsi="Arial" w:cs="Arial"/>
          <w:color w:val="000000"/>
          <w:vertAlign w:val="superscript"/>
        </w:rPr>
        <w:t>th</w:t>
      </w:r>
      <w:r w:rsidRPr="00504A92">
        <w:rPr>
          <w:rFonts w:ascii="Arial" w:eastAsia="Times New Roman" w:hAnsi="Arial" w:cs="Arial"/>
          <w:color w:val="000000"/>
        </w:rPr>
        <w:t xml:space="preserve"> year. Co-Founders, Kris Christine and Dr. Jean </w:t>
      </w:r>
      <w:proofErr w:type="spellStart"/>
      <w:r w:rsidRPr="00504A92">
        <w:rPr>
          <w:rFonts w:ascii="Arial" w:eastAsia="Times New Roman" w:hAnsi="Arial" w:cs="Arial"/>
          <w:color w:val="000000"/>
        </w:rPr>
        <w:t>Dodds</w:t>
      </w:r>
      <w:proofErr w:type="spellEnd"/>
      <w:r w:rsidRPr="00504A92">
        <w:rPr>
          <w:rFonts w:ascii="Arial" w:eastAsia="Times New Roman" w:hAnsi="Arial" w:cs="Arial"/>
          <w:color w:val="000000"/>
        </w:rPr>
        <w:t xml:space="preserve">, have </w:t>
      </w:r>
      <w:proofErr w:type="gramStart"/>
      <w:r w:rsidRPr="00504A92">
        <w:rPr>
          <w:rFonts w:ascii="Arial" w:eastAsia="Times New Roman" w:hAnsi="Arial" w:cs="Arial"/>
          <w:color w:val="000000"/>
        </w:rPr>
        <w:t>raised</w:t>
      </w:r>
      <w:proofErr w:type="gramEnd"/>
      <w:r w:rsidRPr="00504A92">
        <w:rPr>
          <w:rFonts w:ascii="Arial" w:eastAsia="Times New Roman" w:hAnsi="Arial" w:cs="Arial"/>
          <w:color w:val="000000"/>
        </w:rPr>
        <w:t xml:space="preserve"> private funding for these trials, which are being conducted by Drs. Ron Schultz and Laurie Larson, University of Wisconsin School of Veterinary Medicine. </w:t>
      </w:r>
    </w:p>
    <w:p w14:paraId="35832F5D" w14:textId="3AF6351D" w:rsidR="00504A92" w:rsidRPr="00504A92" w:rsidRDefault="00504A92" w:rsidP="008C7FB7">
      <w:pPr>
        <w:shd w:val="clear" w:color="auto" w:fill="FFFFFF"/>
        <w:rPr>
          <w:rFonts w:ascii="Arial" w:eastAsia="Times New Roman" w:hAnsi="Arial" w:cs="Arial"/>
          <w:color w:val="000000"/>
        </w:rPr>
      </w:pPr>
      <w:r w:rsidRPr="00504A92">
        <w:rPr>
          <w:rFonts w:ascii="Arial" w:eastAsia="Times New Roman" w:hAnsi="Arial" w:cs="Arial"/>
          <w:color w:val="000000"/>
        </w:rPr>
        <w:t> </w:t>
      </w:r>
    </w:p>
    <w:p w14:paraId="04BCD330" w14:textId="77777777" w:rsidR="00504A92" w:rsidRDefault="00504A92"/>
    <w:sectPr w:rsidR="00504A92" w:rsidSect="000C24C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A92"/>
    <w:rsid w:val="000C24CE"/>
    <w:rsid w:val="00200F15"/>
    <w:rsid w:val="00504A92"/>
    <w:rsid w:val="006F2AB6"/>
    <w:rsid w:val="007D2856"/>
    <w:rsid w:val="00836E57"/>
    <w:rsid w:val="008C7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1B7C8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04A92"/>
    <w:rPr>
      <w:color w:val="0000FF"/>
      <w:u w:val="single"/>
    </w:rPr>
  </w:style>
  <w:style w:type="paragraph" w:styleId="BalloonText">
    <w:name w:val="Balloon Text"/>
    <w:basedOn w:val="Normal"/>
    <w:link w:val="BalloonTextChar"/>
    <w:uiPriority w:val="99"/>
    <w:semiHidden/>
    <w:unhideWhenUsed/>
    <w:rsid w:val="00504A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A92"/>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04A92"/>
    <w:rPr>
      <w:color w:val="0000FF"/>
      <w:u w:val="single"/>
    </w:rPr>
  </w:style>
  <w:style w:type="paragraph" w:styleId="BalloonText">
    <w:name w:val="Balloon Text"/>
    <w:basedOn w:val="Normal"/>
    <w:link w:val="BalloonTextChar"/>
    <w:uiPriority w:val="99"/>
    <w:semiHidden/>
    <w:unhideWhenUsed/>
    <w:rsid w:val="00504A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A92"/>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39833">
      <w:bodyDiv w:val="1"/>
      <w:marLeft w:val="0"/>
      <w:marRight w:val="0"/>
      <w:marTop w:val="0"/>
      <w:marBottom w:val="0"/>
      <w:divBdr>
        <w:top w:val="none" w:sz="0" w:space="0" w:color="auto"/>
        <w:left w:val="none" w:sz="0" w:space="0" w:color="auto"/>
        <w:bottom w:val="none" w:sz="0" w:space="0" w:color="auto"/>
        <w:right w:val="none" w:sz="0" w:space="0" w:color="auto"/>
      </w:divBdr>
      <w:divsChild>
        <w:div w:id="1578706595">
          <w:marLeft w:val="0"/>
          <w:marRight w:val="0"/>
          <w:marTop w:val="0"/>
          <w:marBottom w:val="0"/>
          <w:divBdr>
            <w:top w:val="none" w:sz="0" w:space="0" w:color="auto"/>
            <w:left w:val="none" w:sz="0" w:space="0" w:color="auto"/>
            <w:bottom w:val="none" w:sz="0" w:space="0" w:color="auto"/>
            <w:right w:val="none" w:sz="0" w:space="0" w:color="auto"/>
          </w:divBdr>
          <w:divsChild>
            <w:div w:id="1618679685">
              <w:marLeft w:val="0"/>
              <w:marRight w:val="0"/>
              <w:marTop w:val="0"/>
              <w:marBottom w:val="0"/>
              <w:divBdr>
                <w:top w:val="none" w:sz="0" w:space="0" w:color="auto"/>
                <w:left w:val="none" w:sz="0" w:space="0" w:color="auto"/>
                <w:bottom w:val="none" w:sz="0" w:space="0" w:color="auto"/>
                <w:right w:val="none" w:sz="0" w:space="0" w:color="auto"/>
              </w:divBdr>
              <w:divsChild>
                <w:div w:id="1561669293">
                  <w:marLeft w:val="0"/>
                  <w:marRight w:val="0"/>
                  <w:marTop w:val="0"/>
                  <w:marBottom w:val="0"/>
                  <w:divBdr>
                    <w:top w:val="none" w:sz="0" w:space="0" w:color="auto"/>
                    <w:left w:val="none" w:sz="0" w:space="0" w:color="auto"/>
                    <w:bottom w:val="none" w:sz="0" w:space="0" w:color="auto"/>
                    <w:right w:val="none" w:sz="0" w:space="0" w:color="auto"/>
                  </w:divBdr>
                </w:div>
                <w:div w:id="1241672941">
                  <w:marLeft w:val="0"/>
                  <w:marRight w:val="0"/>
                  <w:marTop w:val="0"/>
                  <w:marBottom w:val="0"/>
                  <w:divBdr>
                    <w:top w:val="none" w:sz="0" w:space="0" w:color="auto"/>
                    <w:left w:val="none" w:sz="0" w:space="0" w:color="auto"/>
                    <w:bottom w:val="none" w:sz="0" w:space="0" w:color="auto"/>
                    <w:right w:val="none" w:sz="0" w:space="0" w:color="auto"/>
                  </w:divBdr>
                </w:div>
                <w:div w:id="2057504749">
                  <w:marLeft w:val="0"/>
                  <w:marRight w:val="0"/>
                  <w:marTop w:val="0"/>
                  <w:marBottom w:val="0"/>
                  <w:divBdr>
                    <w:top w:val="none" w:sz="0" w:space="0" w:color="auto"/>
                    <w:left w:val="none" w:sz="0" w:space="0" w:color="auto"/>
                    <w:bottom w:val="none" w:sz="0" w:space="0" w:color="auto"/>
                    <w:right w:val="none" w:sz="0" w:space="0" w:color="auto"/>
                  </w:divBdr>
                </w:div>
                <w:div w:id="344133897">
                  <w:marLeft w:val="0"/>
                  <w:marRight w:val="0"/>
                  <w:marTop w:val="0"/>
                  <w:marBottom w:val="0"/>
                  <w:divBdr>
                    <w:top w:val="none" w:sz="0" w:space="0" w:color="auto"/>
                    <w:left w:val="none" w:sz="0" w:space="0" w:color="auto"/>
                    <w:bottom w:val="none" w:sz="0" w:space="0" w:color="auto"/>
                    <w:right w:val="none" w:sz="0" w:space="0" w:color="auto"/>
                  </w:divBdr>
                </w:div>
                <w:div w:id="342360314">
                  <w:marLeft w:val="0"/>
                  <w:marRight w:val="0"/>
                  <w:marTop w:val="0"/>
                  <w:marBottom w:val="0"/>
                  <w:divBdr>
                    <w:top w:val="none" w:sz="0" w:space="0" w:color="auto"/>
                    <w:left w:val="none" w:sz="0" w:space="0" w:color="auto"/>
                    <w:bottom w:val="none" w:sz="0" w:space="0" w:color="auto"/>
                    <w:right w:val="none" w:sz="0" w:space="0" w:color="auto"/>
                  </w:divBdr>
                </w:div>
                <w:div w:id="2097821124">
                  <w:marLeft w:val="0"/>
                  <w:marRight w:val="0"/>
                  <w:marTop w:val="0"/>
                  <w:marBottom w:val="0"/>
                  <w:divBdr>
                    <w:top w:val="none" w:sz="0" w:space="0" w:color="auto"/>
                    <w:left w:val="none" w:sz="0" w:space="0" w:color="auto"/>
                    <w:bottom w:val="none" w:sz="0" w:space="0" w:color="auto"/>
                    <w:right w:val="none" w:sz="0" w:space="0" w:color="auto"/>
                  </w:divBdr>
                </w:div>
                <w:div w:id="1053698946">
                  <w:marLeft w:val="0"/>
                  <w:marRight w:val="0"/>
                  <w:marTop w:val="0"/>
                  <w:marBottom w:val="0"/>
                  <w:divBdr>
                    <w:top w:val="none" w:sz="0" w:space="0" w:color="auto"/>
                    <w:left w:val="none" w:sz="0" w:space="0" w:color="auto"/>
                    <w:bottom w:val="none" w:sz="0" w:space="0" w:color="auto"/>
                    <w:right w:val="none" w:sz="0" w:space="0" w:color="auto"/>
                  </w:divBdr>
                </w:div>
                <w:div w:id="1035738403">
                  <w:marLeft w:val="0"/>
                  <w:marRight w:val="0"/>
                  <w:marTop w:val="0"/>
                  <w:marBottom w:val="0"/>
                  <w:divBdr>
                    <w:top w:val="none" w:sz="0" w:space="0" w:color="auto"/>
                    <w:left w:val="none" w:sz="0" w:space="0" w:color="auto"/>
                    <w:bottom w:val="none" w:sz="0" w:space="0" w:color="auto"/>
                    <w:right w:val="none" w:sz="0" w:space="0" w:color="auto"/>
                  </w:divBdr>
                </w:div>
                <w:div w:id="1700662457">
                  <w:marLeft w:val="0"/>
                  <w:marRight w:val="0"/>
                  <w:marTop w:val="0"/>
                  <w:marBottom w:val="0"/>
                  <w:divBdr>
                    <w:top w:val="none" w:sz="0" w:space="0" w:color="auto"/>
                    <w:left w:val="none" w:sz="0" w:space="0" w:color="auto"/>
                    <w:bottom w:val="none" w:sz="0" w:space="0" w:color="auto"/>
                    <w:right w:val="none" w:sz="0" w:space="0" w:color="auto"/>
                  </w:divBdr>
                </w:div>
                <w:div w:id="286352825">
                  <w:marLeft w:val="0"/>
                  <w:marRight w:val="0"/>
                  <w:marTop w:val="0"/>
                  <w:marBottom w:val="0"/>
                  <w:divBdr>
                    <w:top w:val="none" w:sz="0" w:space="0" w:color="auto"/>
                    <w:left w:val="none" w:sz="0" w:space="0" w:color="auto"/>
                    <w:bottom w:val="none" w:sz="0" w:space="0" w:color="auto"/>
                    <w:right w:val="none" w:sz="0" w:space="0" w:color="auto"/>
                  </w:divBdr>
                </w:div>
                <w:div w:id="505369061">
                  <w:marLeft w:val="720"/>
                  <w:marRight w:val="0"/>
                  <w:marTop w:val="0"/>
                  <w:marBottom w:val="0"/>
                  <w:divBdr>
                    <w:top w:val="none" w:sz="0" w:space="0" w:color="auto"/>
                    <w:left w:val="none" w:sz="0" w:space="0" w:color="auto"/>
                    <w:bottom w:val="none" w:sz="0" w:space="0" w:color="auto"/>
                    <w:right w:val="none" w:sz="0" w:space="0" w:color="auto"/>
                  </w:divBdr>
                </w:div>
                <w:div w:id="1620648268">
                  <w:marLeft w:val="720"/>
                  <w:marRight w:val="0"/>
                  <w:marTop w:val="0"/>
                  <w:marBottom w:val="0"/>
                  <w:divBdr>
                    <w:top w:val="none" w:sz="0" w:space="0" w:color="auto"/>
                    <w:left w:val="none" w:sz="0" w:space="0" w:color="auto"/>
                    <w:bottom w:val="none" w:sz="0" w:space="0" w:color="auto"/>
                    <w:right w:val="none" w:sz="0" w:space="0" w:color="auto"/>
                  </w:divBdr>
                </w:div>
                <w:div w:id="1601183516">
                  <w:marLeft w:val="720"/>
                  <w:marRight w:val="0"/>
                  <w:marTop w:val="0"/>
                  <w:marBottom w:val="0"/>
                  <w:divBdr>
                    <w:top w:val="none" w:sz="0" w:space="0" w:color="auto"/>
                    <w:left w:val="none" w:sz="0" w:space="0" w:color="auto"/>
                    <w:bottom w:val="none" w:sz="0" w:space="0" w:color="auto"/>
                    <w:right w:val="none" w:sz="0" w:space="0" w:color="auto"/>
                  </w:divBdr>
                </w:div>
                <w:div w:id="2028868872">
                  <w:marLeft w:val="720"/>
                  <w:marRight w:val="0"/>
                  <w:marTop w:val="0"/>
                  <w:marBottom w:val="0"/>
                  <w:divBdr>
                    <w:top w:val="none" w:sz="0" w:space="0" w:color="auto"/>
                    <w:left w:val="none" w:sz="0" w:space="0" w:color="auto"/>
                    <w:bottom w:val="none" w:sz="0" w:space="0" w:color="auto"/>
                    <w:right w:val="none" w:sz="0" w:space="0" w:color="auto"/>
                  </w:divBdr>
                </w:div>
                <w:div w:id="1845437101">
                  <w:marLeft w:val="0"/>
                  <w:marRight w:val="0"/>
                  <w:marTop w:val="0"/>
                  <w:marBottom w:val="0"/>
                  <w:divBdr>
                    <w:top w:val="none" w:sz="0" w:space="0" w:color="auto"/>
                    <w:left w:val="none" w:sz="0" w:space="0" w:color="auto"/>
                    <w:bottom w:val="none" w:sz="0" w:space="0" w:color="auto"/>
                    <w:right w:val="none" w:sz="0" w:space="0" w:color="auto"/>
                  </w:divBdr>
                </w:div>
                <w:div w:id="1763842677">
                  <w:marLeft w:val="0"/>
                  <w:marRight w:val="0"/>
                  <w:marTop w:val="0"/>
                  <w:marBottom w:val="0"/>
                  <w:divBdr>
                    <w:top w:val="none" w:sz="0" w:space="0" w:color="auto"/>
                    <w:left w:val="none" w:sz="0" w:space="0" w:color="auto"/>
                    <w:bottom w:val="none" w:sz="0" w:space="0" w:color="auto"/>
                    <w:right w:val="none" w:sz="0" w:space="0" w:color="auto"/>
                  </w:divBdr>
                </w:div>
                <w:div w:id="424496323">
                  <w:marLeft w:val="0"/>
                  <w:marRight w:val="0"/>
                  <w:marTop w:val="0"/>
                  <w:marBottom w:val="0"/>
                  <w:divBdr>
                    <w:top w:val="none" w:sz="0" w:space="0" w:color="auto"/>
                    <w:left w:val="none" w:sz="0" w:space="0" w:color="auto"/>
                    <w:bottom w:val="none" w:sz="0" w:space="0" w:color="auto"/>
                    <w:right w:val="none" w:sz="0" w:space="0" w:color="auto"/>
                  </w:divBdr>
                </w:div>
                <w:div w:id="2063946309">
                  <w:marLeft w:val="0"/>
                  <w:marRight w:val="0"/>
                  <w:marTop w:val="0"/>
                  <w:marBottom w:val="0"/>
                  <w:divBdr>
                    <w:top w:val="none" w:sz="0" w:space="0" w:color="auto"/>
                    <w:left w:val="none" w:sz="0" w:space="0" w:color="auto"/>
                    <w:bottom w:val="none" w:sz="0" w:space="0" w:color="auto"/>
                    <w:right w:val="none" w:sz="0" w:space="0" w:color="auto"/>
                  </w:divBdr>
                </w:div>
                <w:div w:id="1326939214">
                  <w:marLeft w:val="0"/>
                  <w:marRight w:val="0"/>
                  <w:marTop w:val="0"/>
                  <w:marBottom w:val="0"/>
                  <w:divBdr>
                    <w:top w:val="none" w:sz="0" w:space="0" w:color="auto"/>
                    <w:left w:val="none" w:sz="0" w:space="0" w:color="auto"/>
                    <w:bottom w:val="none" w:sz="0" w:space="0" w:color="auto"/>
                    <w:right w:val="none" w:sz="0" w:space="0" w:color="auto"/>
                  </w:divBdr>
                </w:div>
                <w:div w:id="1954287173">
                  <w:marLeft w:val="0"/>
                  <w:marRight w:val="0"/>
                  <w:marTop w:val="0"/>
                  <w:marBottom w:val="0"/>
                  <w:divBdr>
                    <w:top w:val="none" w:sz="0" w:space="0" w:color="auto"/>
                    <w:left w:val="none" w:sz="0" w:space="0" w:color="auto"/>
                    <w:bottom w:val="none" w:sz="0" w:space="0" w:color="auto"/>
                    <w:right w:val="none" w:sz="0" w:space="0" w:color="auto"/>
                  </w:divBdr>
                </w:div>
                <w:div w:id="11883691">
                  <w:marLeft w:val="0"/>
                  <w:marRight w:val="0"/>
                  <w:marTop w:val="0"/>
                  <w:marBottom w:val="0"/>
                  <w:divBdr>
                    <w:top w:val="none" w:sz="0" w:space="0" w:color="auto"/>
                    <w:left w:val="none" w:sz="0" w:space="0" w:color="auto"/>
                    <w:bottom w:val="none" w:sz="0" w:space="0" w:color="auto"/>
                    <w:right w:val="none" w:sz="0" w:space="0" w:color="auto"/>
                  </w:divBdr>
                </w:div>
                <w:div w:id="1325165735">
                  <w:marLeft w:val="0"/>
                  <w:marRight w:val="0"/>
                  <w:marTop w:val="0"/>
                  <w:marBottom w:val="0"/>
                  <w:divBdr>
                    <w:top w:val="none" w:sz="0" w:space="0" w:color="auto"/>
                    <w:left w:val="none" w:sz="0" w:space="0" w:color="auto"/>
                    <w:bottom w:val="none" w:sz="0" w:space="0" w:color="auto"/>
                    <w:right w:val="none" w:sz="0" w:space="0" w:color="auto"/>
                  </w:divBdr>
                </w:div>
                <w:div w:id="2091385257">
                  <w:marLeft w:val="0"/>
                  <w:marRight w:val="0"/>
                  <w:marTop w:val="0"/>
                  <w:marBottom w:val="0"/>
                  <w:divBdr>
                    <w:top w:val="none" w:sz="0" w:space="0" w:color="auto"/>
                    <w:left w:val="none" w:sz="0" w:space="0" w:color="auto"/>
                    <w:bottom w:val="none" w:sz="0" w:space="0" w:color="auto"/>
                    <w:right w:val="none" w:sz="0" w:space="0" w:color="auto"/>
                  </w:divBdr>
                </w:div>
                <w:div w:id="818493795">
                  <w:marLeft w:val="0"/>
                  <w:marRight w:val="0"/>
                  <w:marTop w:val="0"/>
                  <w:marBottom w:val="0"/>
                  <w:divBdr>
                    <w:top w:val="none" w:sz="0" w:space="0" w:color="auto"/>
                    <w:left w:val="none" w:sz="0" w:space="0" w:color="auto"/>
                    <w:bottom w:val="none" w:sz="0" w:space="0" w:color="auto"/>
                    <w:right w:val="none" w:sz="0" w:space="0" w:color="auto"/>
                  </w:divBdr>
                </w:div>
                <w:div w:id="535971218">
                  <w:marLeft w:val="0"/>
                  <w:marRight w:val="0"/>
                  <w:marTop w:val="0"/>
                  <w:marBottom w:val="0"/>
                  <w:divBdr>
                    <w:top w:val="none" w:sz="0" w:space="0" w:color="auto"/>
                    <w:left w:val="none" w:sz="0" w:space="0" w:color="auto"/>
                    <w:bottom w:val="none" w:sz="0" w:space="0" w:color="auto"/>
                    <w:right w:val="none" w:sz="0" w:space="0" w:color="auto"/>
                  </w:divBdr>
                </w:div>
                <w:div w:id="393548948">
                  <w:marLeft w:val="0"/>
                  <w:marRight w:val="0"/>
                  <w:marTop w:val="0"/>
                  <w:marBottom w:val="0"/>
                  <w:divBdr>
                    <w:top w:val="none" w:sz="0" w:space="0" w:color="auto"/>
                    <w:left w:val="none" w:sz="0" w:space="0" w:color="auto"/>
                    <w:bottom w:val="none" w:sz="0" w:space="0" w:color="auto"/>
                    <w:right w:val="none" w:sz="0" w:space="0" w:color="auto"/>
                  </w:divBdr>
                </w:div>
                <w:div w:id="105927747">
                  <w:marLeft w:val="0"/>
                  <w:marRight w:val="0"/>
                  <w:marTop w:val="0"/>
                  <w:marBottom w:val="0"/>
                  <w:divBdr>
                    <w:top w:val="none" w:sz="0" w:space="0" w:color="auto"/>
                    <w:left w:val="none" w:sz="0" w:space="0" w:color="auto"/>
                    <w:bottom w:val="none" w:sz="0" w:space="0" w:color="auto"/>
                    <w:right w:val="none" w:sz="0" w:space="0" w:color="auto"/>
                  </w:divBdr>
                </w:div>
                <w:div w:id="1021660555">
                  <w:marLeft w:val="0"/>
                  <w:marRight w:val="0"/>
                  <w:marTop w:val="0"/>
                  <w:marBottom w:val="120"/>
                  <w:divBdr>
                    <w:top w:val="none" w:sz="0" w:space="0" w:color="auto"/>
                    <w:left w:val="none" w:sz="0" w:space="0" w:color="auto"/>
                    <w:bottom w:val="none" w:sz="0" w:space="0" w:color="auto"/>
                    <w:right w:val="none" w:sz="0" w:space="0" w:color="auto"/>
                  </w:divBdr>
                </w:div>
                <w:div w:id="1921211843">
                  <w:marLeft w:val="0"/>
                  <w:marRight w:val="0"/>
                  <w:marTop w:val="0"/>
                  <w:marBottom w:val="0"/>
                  <w:divBdr>
                    <w:top w:val="none" w:sz="0" w:space="0" w:color="auto"/>
                    <w:left w:val="none" w:sz="0" w:space="0" w:color="auto"/>
                    <w:bottom w:val="none" w:sz="0" w:space="0" w:color="auto"/>
                    <w:right w:val="none" w:sz="0" w:space="0" w:color="auto"/>
                  </w:divBdr>
                </w:div>
                <w:div w:id="722028133">
                  <w:marLeft w:val="0"/>
                  <w:marRight w:val="0"/>
                  <w:marTop w:val="0"/>
                  <w:marBottom w:val="0"/>
                  <w:divBdr>
                    <w:top w:val="none" w:sz="0" w:space="0" w:color="auto"/>
                    <w:left w:val="none" w:sz="0" w:space="0" w:color="auto"/>
                    <w:bottom w:val="none" w:sz="0" w:space="0" w:color="auto"/>
                    <w:right w:val="none" w:sz="0" w:space="0" w:color="auto"/>
                  </w:divBdr>
                </w:div>
                <w:div w:id="1046565134">
                  <w:marLeft w:val="0"/>
                  <w:marRight w:val="0"/>
                  <w:marTop w:val="0"/>
                  <w:marBottom w:val="0"/>
                  <w:divBdr>
                    <w:top w:val="none" w:sz="0" w:space="0" w:color="auto"/>
                    <w:left w:val="none" w:sz="0" w:space="0" w:color="auto"/>
                    <w:bottom w:val="none" w:sz="0" w:space="0" w:color="auto"/>
                    <w:right w:val="none" w:sz="0" w:space="0" w:color="auto"/>
                  </w:divBdr>
                </w:div>
                <w:div w:id="488442778">
                  <w:marLeft w:val="0"/>
                  <w:marRight w:val="0"/>
                  <w:marTop w:val="0"/>
                  <w:marBottom w:val="0"/>
                  <w:divBdr>
                    <w:top w:val="none" w:sz="0" w:space="0" w:color="auto"/>
                    <w:left w:val="none" w:sz="0" w:space="0" w:color="auto"/>
                    <w:bottom w:val="none" w:sz="0" w:space="0" w:color="auto"/>
                    <w:right w:val="none" w:sz="0" w:space="0" w:color="auto"/>
                  </w:divBdr>
                </w:div>
                <w:div w:id="264921513">
                  <w:marLeft w:val="0"/>
                  <w:marRight w:val="0"/>
                  <w:marTop w:val="0"/>
                  <w:marBottom w:val="0"/>
                  <w:divBdr>
                    <w:top w:val="none" w:sz="0" w:space="0" w:color="auto"/>
                    <w:left w:val="none" w:sz="0" w:space="0" w:color="auto"/>
                    <w:bottom w:val="none" w:sz="0" w:space="0" w:color="auto"/>
                    <w:right w:val="none" w:sz="0" w:space="0" w:color="auto"/>
                  </w:divBdr>
                </w:div>
                <w:div w:id="950625750">
                  <w:marLeft w:val="0"/>
                  <w:marRight w:val="0"/>
                  <w:marTop w:val="0"/>
                  <w:marBottom w:val="0"/>
                  <w:divBdr>
                    <w:top w:val="none" w:sz="0" w:space="0" w:color="auto"/>
                    <w:left w:val="none" w:sz="0" w:space="0" w:color="auto"/>
                    <w:bottom w:val="none" w:sz="0" w:space="0" w:color="auto"/>
                    <w:right w:val="none" w:sz="0" w:space="0" w:color="auto"/>
                  </w:divBdr>
                </w:div>
                <w:div w:id="1675524077">
                  <w:marLeft w:val="0"/>
                  <w:marRight w:val="0"/>
                  <w:marTop w:val="0"/>
                  <w:marBottom w:val="0"/>
                  <w:divBdr>
                    <w:top w:val="none" w:sz="0" w:space="0" w:color="auto"/>
                    <w:left w:val="none" w:sz="0" w:space="0" w:color="auto"/>
                    <w:bottom w:val="none" w:sz="0" w:space="0" w:color="auto"/>
                    <w:right w:val="none" w:sz="0" w:space="0" w:color="auto"/>
                  </w:divBdr>
                </w:div>
                <w:div w:id="1477213389">
                  <w:marLeft w:val="0"/>
                  <w:marRight w:val="0"/>
                  <w:marTop w:val="0"/>
                  <w:marBottom w:val="0"/>
                  <w:divBdr>
                    <w:top w:val="none" w:sz="0" w:space="0" w:color="auto"/>
                    <w:left w:val="none" w:sz="0" w:space="0" w:color="auto"/>
                    <w:bottom w:val="none" w:sz="0" w:space="0" w:color="auto"/>
                    <w:right w:val="none" w:sz="0" w:space="0" w:color="auto"/>
                  </w:divBdr>
                </w:div>
                <w:div w:id="1844707610">
                  <w:marLeft w:val="0"/>
                  <w:marRight w:val="0"/>
                  <w:marTop w:val="0"/>
                  <w:marBottom w:val="0"/>
                  <w:divBdr>
                    <w:top w:val="none" w:sz="0" w:space="0" w:color="auto"/>
                    <w:left w:val="none" w:sz="0" w:space="0" w:color="auto"/>
                    <w:bottom w:val="none" w:sz="0" w:space="0" w:color="auto"/>
                    <w:right w:val="none" w:sz="0" w:space="0" w:color="auto"/>
                  </w:divBdr>
                </w:div>
                <w:div w:id="13715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74256">
          <w:marLeft w:val="0"/>
          <w:marRight w:val="0"/>
          <w:marTop w:val="0"/>
          <w:marBottom w:val="0"/>
          <w:divBdr>
            <w:top w:val="none" w:sz="0" w:space="0" w:color="auto"/>
            <w:left w:val="none" w:sz="0" w:space="0" w:color="auto"/>
            <w:bottom w:val="none" w:sz="0" w:space="0" w:color="auto"/>
            <w:right w:val="none" w:sz="0" w:space="0" w:color="auto"/>
          </w:divBdr>
        </w:div>
      </w:divsChild>
    </w:div>
    <w:div w:id="1259562292">
      <w:bodyDiv w:val="1"/>
      <w:marLeft w:val="0"/>
      <w:marRight w:val="0"/>
      <w:marTop w:val="0"/>
      <w:marBottom w:val="0"/>
      <w:divBdr>
        <w:top w:val="none" w:sz="0" w:space="0" w:color="auto"/>
        <w:left w:val="none" w:sz="0" w:space="0" w:color="auto"/>
        <w:bottom w:val="none" w:sz="0" w:space="0" w:color="auto"/>
        <w:right w:val="none" w:sz="0" w:space="0" w:color="auto"/>
      </w:divBdr>
      <w:divsChild>
        <w:div w:id="1992782877">
          <w:marLeft w:val="0"/>
          <w:marRight w:val="0"/>
          <w:marTop w:val="0"/>
          <w:marBottom w:val="0"/>
          <w:divBdr>
            <w:top w:val="none" w:sz="0" w:space="0" w:color="auto"/>
            <w:left w:val="none" w:sz="0" w:space="0" w:color="auto"/>
            <w:bottom w:val="none" w:sz="0" w:space="0" w:color="auto"/>
            <w:right w:val="none" w:sz="0" w:space="0" w:color="auto"/>
          </w:divBdr>
        </w:div>
        <w:div w:id="421487106">
          <w:marLeft w:val="0"/>
          <w:marRight w:val="0"/>
          <w:marTop w:val="0"/>
          <w:marBottom w:val="0"/>
          <w:divBdr>
            <w:top w:val="none" w:sz="0" w:space="0" w:color="auto"/>
            <w:left w:val="none" w:sz="0" w:space="0" w:color="auto"/>
            <w:bottom w:val="none" w:sz="0" w:space="0" w:color="auto"/>
            <w:right w:val="none" w:sz="0" w:space="0" w:color="auto"/>
          </w:divBdr>
        </w:div>
        <w:div w:id="175120913">
          <w:marLeft w:val="0"/>
          <w:marRight w:val="0"/>
          <w:marTop w:val="0"/>
          <w:marBottom w:val="0"/>
          <w:divBdr>
            <w:top w:val="none" w:sz="0" w:space="0" w:color="auto"/>
            <w:left w:val="none" w:sz="0" w:space="0" w:color="auto"/>
            <w:bottom w:val="none" w:sz="0" w:space="0" w:color="auto"/>
            <w:right w:val="none" w:sz="0" w:space="0" w:color="auto"/>
          </w:divBdr>
        </w:div>
        <w:div w:id="1802307158">
          <w:marLeft w:val="0"/>
          <w:marRight w:val="0"/>
          <w:marTop w:val="0"/>
          <w:marBottom w:val="0"/>
          <w:divBdr>
            <w:top w:val="none" w:sz="0" w:space="0" w:color="auto"/>
            <w:left w:val="none" w:sz="0" w:space="0" w:color="auto"/>
            <w:bottom w:val="none" w:sz="0" w:space="0" w:color="auto"/>
            <w:right w:val="none" w:sz="0" w:space="0" w:color="auto"/>
          </w:divBdr>
        </w:div>
        <w:div w:id="297340829">
          <w:marLeft w:val="0"/>
          <w:marRight w:val="0"/>
          <w:marTop w:val="0"/>
          <w:marBottom w:val="0"/>
          <w:divBdr>
            <w:top w:val="none" w:sz="0" w:space="0" w:color="auto"/>
            <w:left w:val="none" w:sz="0" w:space="0" w:color="auto"/>
            <w:bottom w:val="none" w:sz="0" w:space="0" w:color="auto"/>
            <w:right w:val="none" w:sz="0" w:space="0" w:color="auto"/>
          </w:divBdr>
        </w:div>
        <w:div w:id="1978103718">
          <w:marLeft w:val="0"/>
          <w:marRight w:val="0"/>
          <w:marTop w:val="0"/>
          <w:marBottom w:val="0"/>
          <w:divBdr>
            <w:top w:val="none" w:sz="0" w:space="0" w:color="auto"/>
            <w:left w:val="none" w:sz="0" w:space="0" w:color="auto"/>
            <w:bottom w:val="none" w:sz="0" w:space="0" w:color="auto"/>
            <w:right w:val="none" w:sz="0" w:space="0" w:color="auto"/>
          </w:divBdr>
        </w:div>
        <w:div w:id="104602930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1178</Words>
  <Characters>6715</Characters>
  <Application>Microsoft Macintosh Word</Application>
  <DocSecurity>0</DocSecurity>
  <Lines>55</Lines>
  <Paragraphs>15</Paragraphs>
  <ScaleCrop>false</ScaleCrop>
  <Company/>
  <LinksUpToDate>false</LinksUpToDate>
  <CharactersWithSpaces>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Barbara Royal</dc:creator>
  <cp:keywords/>
  <dc:description/>
  <cp:lastModifiedBy>Dr Barbara Royal</cp:lastModifiedBy>
  <cp:revision>2</cp:revision>
  <dcterms:created xsi:type="dcterms:W3CDTF">2015-09-05T02:15:00Z</dcterms:created>
  <dcterms:modified xsi:type="dcterms:W3CDTF">2015-09-05T02:15:00Z</dcterms:modified>
</cp:coreProperties>
</file>