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FE" w:rsidRPr="00D349C9" w:rsidRDefault="00B63AFE" w:rsidP="00D349C9">
      <w:pPr>
        <w:spacing w:after="0"/>
        <w:ind w:left="2070"/>
        <w:rPr>
          <w:rFonts w:ascii="Arial Black" w:hAnsi="Arial Black" w:cs="Times New Roman"/>
          <w:b/>
          <w:bCs/>
          <w:sz w:val="44"/>
          <w:szCs w:val="44"/>
          <w:lang w:val="en-GB"/>
        </w:rPr>
      </w:pPr>
      <w:bookmarkStart w:id="0" w:name="_GoBack"/>
      <w:bookmarkEnd w:id="0"/>
      <w:r w:rsidRPr="00D349C9">
        <w:rPr>
          <w:rFonts w:ascii="Arial Black" w:hAnsi="Arial Black" w:cs="Times New Roman"/>
          <w:b/>
          <w:bCs/>
          <w:sz w:val="44"/>
          <w:szCs w:val="44"/>
          <w:lang w:val="en-GB"/>
        </w:rPr>
        <w:t>Mekelle University</w:t>
      </w:r>
    </w:p>
    <w:p w:rsidR="00B63AFE" w:rsidRDefault="00B63AFE" w:rsidP="00B63AF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2339340</wp:posOffset>
            </wp:positionH>
            <wp:positionV relativeFrom="paragraph">
              <wp:posOffset>26670</wp:posOffset>
            </wp:positionV>
            <wp:extent cx="1110615" cy="1072515"/>
            <wp:effectExtent l="19050" t="0" r="0" b="0"/>
            <wp:wrapThrough wrapText="bothSides">
              <wp:wrapPolygon edited="0">
                <wp:start x="-370" y="0"/>
                <wp:lineTo x="-370" y="20718"/>
                <wp:lineTo x="21489" y="20718"/>
                <wp:lineTo x="21489" y="0"/>
                <wp:lineTo x="-37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A40">
        <w:rPr>
          <w:rFonts w:ascii="Times New Roman" w:hAnsi="Times New Roman" w:cs="Times New Roman"/>
          <w:b/>
          <w:bCs/>
          <w:noProof/>
          <w:sz w:val="36"/>
          <w:szCs w:val="36"/>
        </w:rPr>
        <w:t xml:space="preserve">    </w:t>
      </w:r>
    </w:p>
    <w:p w:rsidR="00B63AFE" w:rsidRDefault="00B63AFE" w:rsidP="00B63AF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</w:p>
    <w:p w:rsidR="00B63AFE" w:rsidRDefault="00B63AFE" w:rsidP="00B63AF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</w:p>
    <w:p w:rsidR="00B63AFE" w:rsidRDefault="00B63AFE" w:rsidP="00B63AF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</w:p>
    <w:p w:rsidR="00B63AFE" w:rsidRDefault="00B63AFE" w:rsidP="00B63AFE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GB"/>
        </w:rPr>
      </w:pPr>
    </w:p>
    <w:p w:rsidR="00B63AFE" w:rsidRPr="00D349C9" w:rsidRDefault="00B63AFE" w:rsidP="00B63AFE">
      <w:pPr>
        <w:spacing w:after="0"/>
        <w:jc w:val="center"/>
        <w:rPr>
          <w:rFonts w:ascii="Book Antiqua" w:hAnsi="Book Antiqua" w:cs="Times New Roman"/>
          <w:b/>
          <w:bCs/>
          <w:sz w:val="40"/>
          <w:szCs w:val="40"/>
          <w:lang w:val="en-GB"/>
        </w:rPr>
      </w:pPr>
      <w:r w:rsidRPr="00D349C9">
        <w:rPr>
          <w:rFonts w:ascii="Book Antiqua" w:hAnsi="Book Antiqua" w:cs="Times New Roman"/>
          <w:b/>
          <w:bCs/>
          <w:sz w:val="40"/>
          <w:szCs w:val="40"/>
          <w:lang w:val="en-GB"/>
        </w:rPr>
        <w:t xml:space="preserve">Vice President for Research and Community Services </w:t>
      </w:r>
    </w:p>
    <w:p w:rsidR="00B63AFE" w:rsidRPr="00D349C9" w:rsidRDefault="00B63AFE" w:rsidP="00735F42">
      <w:pPr>
        <w:jc w:val="center"/>
        <w:rPr>
          <w:rFonts w:ascii="Book Antiqua" w:eastAsia="Arial Unicode MS" w:hAnsi="Book Antiqua" w:cs="Times New Roman"/>
          <w:b/>
          <w:bCs/>
          <w:sz w:val="72"/>
          <w:szCs w:val="72"/>
        </w:rPr>
      </w:pPr>
    </w:p>
    <w:p w:rsidR="00B63AFE" w:rsidRPr="00D349C9" w:rsidRDefault="00B63AFE" w:rsidP="00735F42">
      <w:pPr>
        <w:jc w:val="center"/>
        <w:rPr>
          <w:rFonts w:ascii="Book Antiqua" w:eastAsia="Arial Unicode MS" w:hAnsi="Book Antiqua" w:cs="Times New Roman"/>
          <w:b/>
          <w:bCs/>
          <w:sz w:val="72"/>
          <w:szCs w:val="72"/>
        </w:rPr>
      </w:pPr>
    </w:p>
    <w:p w:rsidR="00B63AFE" w:rsidRPr="00D349C9" w:rsidRDefault="00B63AFE" w:rsidP="00735F42">
      <w:pPr>
        <w:jc w:val="center"/>
        <w:rPr>
          <w:rFonts w:ascii="Book Antiqua" w:eastAsia="Arial Unicode MS" w:hAnsi="Book Antiqua" w:cs="Times New Roman"/>
          <w:b/>
          <w:bCs/>
          <w:sz w:val="32"/>
          <w:szCs w:val="32"/>
        </w:rPr>
      </w:pPr>
    </w:p>
    <w:p w:rsidR="00735F42" w:rsidRPr="00D349C9" w:rsidRDefault="00735F42" w:rsidP="00735F42">
      <w:pPr>
        <w:jc w:val="center"/>
        <w:rPr>
          <w:rFonts w:ascii="Book Antiqua" w:eastAsia="Arial Unicode MS" w:hAnsi="Book Antiqua" w:cs="Times New Roman"/>
          <w:b/>
          <w:bCs/>
          <w:sz w:val="56"/>
          <w:szCs w:val="56"/>
        </w:rPr>
      </w:pPr>
      <w:r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 xml:space="preserve">Guideline for </w:t>
      </w:r>
      <w:r w:rsidR="001D2CC0"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 xml:space="preserve">Evaluation </w:t>
      </w:r>
      <w:r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 xml:space="preserve">of </w:t>
      </w:r>
      <w:r w:rsidR="005E6A99"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>Community Services</w:t>
      </w:r>
      <w:r w:rsidR="000007F5"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 xml:space="preserve"> </w:t>
      </w:r>
      <w:r w:rsidRPr="00D349C9">
        <w:rPr>
          <w:rFonts w:ascii="Book Antiqua" w:eastAsia="Arial Unicode MS" w:hAnsi="Book Antiqua" w:cs="Times New Roman"/>
          <w:b/>
          <w:bCs/>
          <w:sz w:val="56"/>
          <w:szCs w:val="56"/>
        </w:rPr>
        <w:t>Proposals</w:t>
      </w:r>
    </w:p>
    <w:p w:rsidR="00735F42" w:rsidRPr="00B16400" w:rsidRDefault="00735F42" w:rsidP="00735F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5F42" w:rsidRPr="00B16400" w:rsidRDefault="00735F42" w:rsidP="00600DA2">
      <w:pPr>
        <w:pStyle w:val="TOCHeading"/>
        <w:rPr>
          <w:lang w:val="en-GB"/>
        </w:rPr>
      </w:pPr>
    </w:p>
    <w:p w:rsidR="00735F42" w:rsidRDefault="00735F42" w:rsidP="00600DA2">
      <w:pPr>
        <w:pStyle w:val="TOCHeading"/>
        <w:rPr>
          <w:lang w:val="en-GB"/>
        </w:rPr>
      </w:pPr>
    </w:p>
    <w:p w:rsidR="006151B5" w:rsidRDefault="006151B5" w:rsidP="006151B5">
      <w:pPr>
        <w:rPr>
          <w:lang w:val="en-GB"/>
        </w:rPr>
      </w:pPr>
    </w:p>
    <w:p w:rsidR="006151B5" w:rsidRDefault="006151B5" w:rsidP="006151B5">
      <w:pPr>
        <w:rPr>
          <w:lang w:val="en-GB"/>
        </w:rPr>
      </w:pPr>
    </w:p>
    <w:p w:rsidR="006151B5" w:rsidRPr="006151B5" w:rsidRDefault="006151B5" w:rsidP="006151B5">
      <w:pPr>
        <w:rPr>
          <w:lang w:val="en-GB"/>
        </w:rPr>
      </w:pPr>
    </w:p>
    <w:p w:rsidR="00735F42" w:rsidRDefault="00317805" w:rsidP="00A71411">
      <w:pPr>
        <w:pStyle w:val="TOCHeading"/>
        <w:jc w:val="center"/>
        <w:rPr>
          <w:rFonts w:ascii="Book Antiqua" w:hAnsi="Book Antiqua"/>
          <w:sz w:val="28"/>
          <w:szCs w:val="28"/>
          <w:lang w:val="en-GB"/>
        </w:rPr>
      </w:pPr>
      <w:r>
        <w:rPr>
          <w:rFonts w:ascii="Book Antiqua" w:hAnsi="Book Antiqua"/>
          <w:sz w:val="28"/>
          <w:szCs w:val="28"/>
          <w:lang w:val="en-GB"/>
        </w:rPr>
        <w:t>September</w:t>
      </w:r>
      <w:r w:rsidR="00A71411" w:rsidRPr="005A1EFD">
        <w:rPr>
          <w:rFonts w:ascii="Book Antiqua" w:hAnsi="Book Antiqua"/>
          <w:sz w:val="28"/>
          <w:szCs w:val="28"/>
          <w:lang w:val="en-GB"/>
        </w:rPr>
        <w:t>, 2016</w:t>
      </w:r>
    </w:p>
    <w:p w:rsidR="00317805" w:rsidRPr="00317805" w:rsidRDefault="00317805" w:rsidP="00317805">
      <w:pPr>
        <w:rPr>
          <w:lang w:val="en-GB"/>
        </w:rPr>
      </w:pPr>
    </w:p>
    <w:sdt>
      <w:sdtPr>
        <w:rPr>
          <w:rFonts w:ascii="Times New Roman" w:eastAsia="WenQuanYi Micro Hei" w:hAnsi="Times New Roman" w:cstheme="minorBidi"/>
          <w:b w:val="0"/>
          <w:bCs w:val="0"/>
          <w:kern w:val="0"/>
          <w:sz w:val="24"/>
          <w:szCs w:val="24"/>
        </w:rPr>
        <w:id w:val="91130157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:rsidR="0063054B" w:rsidRPr="0063054B" w:rsidRDefault="0063054B" w:rsidP="0063054B">
          <w:pPr>
            <w:pStyle w:val="TOCHeading"/>
            <w:jc w:val="center"/>
            <w:rPr>
              <w:rFonts w:ascii="Times New Roman" w:hAnsi="Times New Roman"/>
              <w:sz w:val="24"/>
              <w:szCs w:val="24"/>
            </w:rPr>
          </w:pPr>
          <w:r w:rsidRPr="0063054B">
            <w:rPr>
              <w:rFonts w:ascii="Times New Roman" w:hAnsi="Times New Roman"/>
              <w:sz w:val="28"/>
              <w:szCs w:val="28"/>
            </w:rPr>
            <w:t>Table of Contents</w:t>
          </w:r>
        </w:p>
        <w:p w:rsidR="005A50A4" w:rsidRPr="005A50A4" w:rsidRDefault="00B13810">
          <w:pPr>
            <w:pStyle w:val="TOC1"/>
            <w:tabs>
              <w:tab w:val="left" w:pos="44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63054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63054B" w:rsidRPr="0063054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3054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56270309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1.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Introduction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_Toc456270309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1"/>
            <w:tabs>
              <w:tab w:val="left" w:pos="44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0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2.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Community Service funding Process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_Toc456270310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2"/>
            <w:tabs>
              <w:tab w:val="left" w:pos="88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1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2.1.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Submission of Proposals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_Toc456270311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2"/>
            <w:tabs>
              <w:tab w:val="left" w:pos="88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2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Evaluation Approach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_Toc456270312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2"/>
            <w:tabs>
              <w:tab w:val="left" w:pos="88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3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2.3.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Evaluation criteria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_Toc456270313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3"/>
            <w:tabs>
              <w:tab w:val="left" w:pos="132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4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2.3.1.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Screening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_Toc456270314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3"/>
            <w:tabs>
              <w:tab w:val="left" w:pos="132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5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2.3.2.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General criteria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_Toc456270315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3"/>
            <w:tabs>
              <w:tab w:val="left" w:pos="132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6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2.3.3.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Specific criteria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_Toc456270316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1"/>
            <w:tabs>
              <w:tab w:val="left" w:pos="44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7" w:history="1">
            <w:r w:rsidR="005A50A4" w:rsidRPr="005A50A4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>3.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5A50A4" w:rsidRPr="005A50A4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>Approval Process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_Toc456270317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Pr="005A50A4" w:rsidRDefault="00B13810">
          <w:pPr>
            <w:pStyle w:val="TOC1"/>
            <w:tabs>
              <w:tab w:val="left" w:pos="440"/>
              <w:tab w:val="right" w:pos="989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456270318" w:history="1">
            <w:r w:rsidR="005A50A4" w:rsidRPr="005A50A4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>4.</w:t>
            </w:r>
            <w:r w:rsidR="005A50A4" w:rsidRPr="005A50A4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317805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 xml:space="preserve">Reporting and </w:t>
            </w:r>
            <w:r w:rsidR="005A50A4" w:rsidRPr="005A50A4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</w:rPr>
              <w:t>Recognition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_Toc456270318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A50A4" w:rsidRDefault="00B13810">
          <w:pPr>
            <w:pStyle w:val="TOC1"/>
            <w:tabs>
              <w:tab w:val="right" w:pos="9890"/>
            </w:tabs>
            <w:rPr>
              <w:rFonts w:asciiTheme="minorHAnsi" w:eastAsiaTheme="minorEastAsia" w:hAnsiTheme="minorHAnsi"/>
              <w:noProof/>
            </w:rPr>
          </w:pPr>
          <w:hyperlink w:anchor="_Toc456270319" w:history="1"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  <w:r w:rsidR="00672D6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nnex: Terminal Report </w:t>
            </w:r>
            <w:r w:rsidR="005A50A4" w:rsidRPr="005A50A4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Format</w:t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A50A4"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_Toc456270319 \h </w:instrTex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1780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5A50A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3054B" w:rsidRDefault="00B13810">
          <w:r w:rsidRPr="0063054B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63054B" w:rsidRDefault="0063054B" w:rsidP="0063054B">
      <w:pPr>
        <w:pStyle w:val="Heading1"/>
        <w:ind w:left="720"/>
        <w:rPr>
          <w:lang w:val="en-GB"/>
        </w:rPr>
      </w:pPr>
    </w:p>
    <w:p w:rsidR="0063054B" w:rsidRDefault="0063054B" w:rsidP="0063054B">
      <w:pPr>
        <w:pStyle w:val="Heading1"/>
        <w:ind w:left="720"/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Default="0063054B" w:rsidP="0063054B">
      <w:pPr>
        <w:rPr>
          <w:lang w:val="en-GB"/>
        </w:rPr>
      </w:pPr>
    </w:p>
    <w:p w:rsidR="0063054B" w:rsidRPr="0063054B" w:rsidRDefault="0063054B" w:rsidP="0063054B">
      <w:pPr>
        <w:rPr>
          <w:lang w:val="en-GB"/>
        </w:rPr>
      </w:pPr>
    </w:p>
    <w:p w:rsidR="00123397" w:rsidRPr="00B63AFE" w:rsidRDefault="00553692" w:rsidP="00600DA2">
      <w:pPr>
        <w:pStyle w:val="Heading1"/>
        <w:numPr>
          <w:ilvl w:val="0"/>
          <w:numId w:val="40"/>
        </w:numPr>
        <w:rPr>
          <w:lang w:val="en-GB"/>
        </w:rPr>
      </w:pPr>
      <w:bookmarkStart w:id="1" w:name="_Toc456270309"/>
      <w:r w:rsidRPr="00B63AFE">
        <w:rPr>
          <w:lang w:val="en-GB"/>
        </w:rPr>
        <w:lastRenderedPageBreak/>
        <w:t>I</w:t>
      </w:r>
      <w:r w:rsidR="00600DA2">
        <w:rPr>
          <w:lang w:val="en-GB"/>
        </w:rPr>
        <w:t>ntroduction</w:t>
      </w:r>
      <w:bookmarkEnd w:id="1"/>
    </w:p>
    <w:p w:rsidR="0064678C" w:rsidRDefault="0064678C" w:rsidP="0064678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4E3A">
        <w:rPr>
          <w:rFonts w:ascii="Times New Roman" w:hAnsi="Times New Roman"/>
          <w:sz w:val="24"/>
          <w:szCs w:val="24"/>
        </w:rPr>
        <w:t xml:space="preserve">Mekelle University strives to support the development endeavor of country through research and community services. Consistent with the academic mission, </w:t>
      </w:r>
      <w:r>
        <w:rPr>
          <w:rFonts w:ascii="Times New Roman" w:hAnsi="Times New Roman"/>
          <w:sz w:val="24"/>
          <w:szCs w:val="24"/>
        </w:rPr>
        <w:t xml:space="preserve">the university </w:t>
      </w:r>
      <w:r w:rsidRPr="00024E3A">
        <w:rPr>
          <w:rFonts w:ascii="Times New Roman" w:hAnsi="Times New Roman"/>
          <w:sz w:val="24"/>
          <w:szCs w:val="24"/>
        </w:rPr>
        <w:t>establish</w:t>
      </w:r>
      <w:r>
        <w:rPr>
          <w:rFonts w:ascii="Times New Roman" w:hAnsi="Times New Roman"/>
          <w:sz w:val="24"/>
          <w:szCs w:val="24"/>
        </w:rPr>
        <w:t>ed</w:t>
      </w:r>
      <w:r w:rsidRPr="00024E3A">
        <w:rPr>
          <w:rFonts w:ascii="Times New Roman" w:hAnsi="Times New Roman"/>
          <w:sz w:val="24"/>
          <w:szCs w:val="24"/>
        </w:rPr>
        <w:t xml:space="preserve"> an institutional framework to encourage university-industry</w:t>
      </w:r>
      <w:r>
        <w:rPr>
          <w:rFonts w:ascii="Times New Roman" w:hAnsi="Times New Roman"/>
          <w:sz w:val="24"/>
          <w:szCs w:val="24"/>
        </w:rPr>
        <w:t>-community</w:t>
      </w:r>
      <w:r w:rsidRPr="00024E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linkage </w:t>
      </w:r>
      <w:r w:rsidRPr="00024E3A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>ensures research out puts reaches to the end users, community.</w:t>
      </w:r>
      <w:r w:rsidRPr="00024E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Recently</w:t>
      </w:r>
      <w:r w:rsidRPr="00024E3A">
        <w:rPr>
          <w:rFonts w:ascii="Times New Roman" w:hAnsi="Times New Roman"/>
          <w:sz w:val="24"/>
          <w:szCs w:val="24"/>
        </w:rPr>
        <w:t xml:space="preserve">, the </w:t>
      </w:r>
      <w:r>
        <w:rPr>
          <w:rFonts w:ascii="Times New Roman" w:hAnsi="Times New Roman"/>
          <w:sz w:val="24"/>
          <w:szCs w:val="24"/>
        </w:rPr>
        <w:t>u</w:t>
      </w:r>
      <w:r w:rsidRPr="00024E3A">
        <w:rPr>
          <w:rFonts w:ascii="Times New Roman" w:hAnsi="Times New Roman"/>
          <w:sz w:val="24"/>
          <w:szCs w:val="24"/>
        </w:rPr>
        <w:t xml:space="preserve">niversity has </w:t>
      </w:r>
      <w:r>
        <w:rPr>
          <w:rFonts w:ascii="Times New Roman" w:hAnsi="Times New Roman"/>
          <w:sz w:val="24"/>
          <w:szCs w:val="24"/>
        </w:rPr>
        <w:t xml:space="preserve">adopted </w:t>
      </w:r>
      <w:r w:rsidR="004752A7">
        <w:rPr>
          <w:rFonts w:ascii="Times New Roman" w:hAnsi="Times New Roman"/>
          <w:sz w:val="24"/>
          <w:szCs w:val="24"/>
        </w:rPr>
        <w:t>a policy</w:t>
      </w:r>
      <w:r w:rsidR="004752A7" w:rsidRPr="00024E3A">
        <w:rPr>
          <w:rFonts w:ascii="Times New Roman" w:hAnsi="Times New Roman"/>
          <w:sz w:val="24"/>
          <w:szCs w:val="24"/>
        </w:rPr>
        <w:t xml:space="preserve"> </w:t>
      </w:r>
      <w:r w:rsidR="004752A7">
        <w:rPr>
          <w:rFonts w:ascii="Times New Roman" w:hAnsi="Times New Roman"/>
          <w:sz w:val="24"/>
          <w:szCs w:val="24"/>
        </w:rPr>
        <w:t>that governs</w:t>
      </w:r>
      <w:r>
        <w:rPr>
          <w:rFonts w:ascii="Times New Roman" w:hAnsi="Times New Roman"/>
          <w:sz w:val="24"/>
          <w:szCs w:val="24"/>
        </w:rPr>
        <w:t xml:space="preserve"> the </w:t>
      </w:r>
      <w:r w:rsidRPr="00024E3A">
        <w:rPr>
          <w:rFonts w:ascii="Times New Roman" w:hAnsi="Times New Roman"/>
          <w:sz w:val="24"/>
          <w:szCs w:val="24"/>
        </w:rPr>
        <w:t>consultancy and community services</w:t>
      </w:r>
      <w:r>
        <w:rPr>
          <w:rFonts w:ascii="Times New Roman" w:hAnsi="Times New Roman"/>
          <w:sz w:val="24"/>
          <w:szCs w:val="24"/>
        </w:rPr>
        <w:t xml:space="preserve"> of the university. </w:t>
      </w:r>
    </w:p>
    <w:p w:rsidR="00A3494D" w:rsidRDefault="0064678C" w:rsidP="000666E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  <w:r w:rsidRPr="00376505">
        <w:rPr>
          <w:rFonts w:ascii="Times New Roman" w:hAnsi="Times New Roman"/>
          <w:sz w:val="24"/>
          <w:szCs w:val="24"/>
        </w:rPr>
        <w:t xml:space="preserve">Recognizing </w:t>
      </w:r>
      <w:r w:rsidRPr="00376505">
        <w:rPr>
          <w:rFonts w:ascii="Times New Roman" w:eastAsia="Times New Roman" w:hAnsi="Times New Roman"/>
          <w:sz w:val="24"/>
          <w:szCs w:val="24"/>
        </w:rPr>
        <w:t>community service as a key area of activity,</w:t>
      </w:r>
      <w:r w:rsidRPr="00376505">
        <w:rPr>
          <w:rFonts w:ascii="Times New Roman" w:hAnsi="Times New Roman"/>
          <w:sz w:val="24"/>
          <w:szCs w:val="24"/>
        </w:rPr>
        <w:t xml:space="preserve"> the university is well positioned to provide </w:t>
      </w:r>
      <w:r w:rsidR="00A3494D">
        <w:rPr>
          <w:rFonts w:ascii="Times New Roman" w:hAnsi="Times New Roman"/>
          <w:sz w:val="24"/>
          <w:szCs w:val="24"/>
        </w:rPr>
        <w:t xml:space="preserve">funds for community service projects. </w:t>
      </w:r>
      <w:r w:rsidRPr="00D04A11">
        <w:rPr>
          <w:rFonts w:ascii="Times New Roman" w:hAnsi="Times New Roman"/>
          <w:sz w:val="24"/>
          <w:szCs w:val="24"/>
        </w:rPr>
        <w:t>To this effect,</w:t>
      </w:r>
      <w:r w:rsidR="00A3494D" w:rsidRPr="00A3494D">
        <w:rPr>
          <w:rFonts w:ascii="Times New Roman" w:hAnsi="Times New Roman"/>
          <w:sz w:val="24"/>
          <w:szCs w:val="24"/>
        </w:rPr>
        <w:t xml:space="preserve"> </w:t>
      </w:r>
      <w:r w:rsidR="00A3494D" w:rsidRPr="00D04A11">
        <w:rPr>
          <w:rFonts w:ascii="Times New Roman" w:hAnsi="Times New Roman"/>
          <w:sz w:val="24"/>
          <w:szCs w:val="24"/>
        </w:rPr>
        <w:t xml:space="preserve">the university funds wide range community service projects and encourages academic staffs to make significant contribution to the communities. </w:t>
      </w:r>
      <w:r w:rsidRPr="00D04A11">
        <w:rPr>
          <w:rFonts w:ascii="Times New Roman" w:hAnsi="Times New Roman"/>
          <w:sz w:val="24"/>
          <w:szCs w:val="24"/>
        </w:rPr>
        <w:t xml:space="preserve"> </w:t>
      </w:r>
    </w:p>
    <w:p w:rsidR="005B748D" w:rsidRDefault="0064678C" w:rsidP="000666E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3E4C52">
        <w:rPr>
          <w:rFonts w:ascii="Times New Roman" w:hAnsi="Times New Roman"/>
          <w:color w:val="000000"/>
          <w:sz w:val="23"/>
          <w:szCs w:val="23"/>
        </w:rPr>
        <w:t>Th</w:t>
      </w:r>
      <w:r w:rsidR="00695626">
        <w:rPr>
          <w:rFonts w:ascii="Times New Roman" w:hAnsi="Times New Roman"/>
          <w:color w:val="000000"/>
          <w:sz w:val="23"/>
          <w:szCs w:val="23"/>
        </w:rPr>
        <w:t xml:space="preserve">e guideline serves </w:t>
      </w:r>
      <w:r w:rsidR="00405A73">
        <w:rPr>
          <w:rFonts w:ascii="Times New Roman" w:hAnsi="Times New Roman" w:cs="Times New Roman"/>
          <w:sz w:val="24"/>
          <w:szCs w:val="24"/>
          <w:lang w:val="en-GB"/>
        </w:rPr>
        <w:t>for evaluation of</w:t>
      </w:r>
      <w:r w:rsidR="00405A73">
        <w:rPr>
          <w:rFonts w:ascii="Times New Roman" w:hAnsi="Times New Roman"/>
          <w:sz w:val="24"/>
          <w:szCs w:val="24"/>
        </w:rPr>
        <w:t xml:space="preserve"> </w:t>
      </w:r>
      <w:r w:rsidR="00405A73" w:rsidRPr="00024E3A">
        <w:rPr>
          <w:rFonts w:ascii="Times New Roman" w:hAnsi="Times New Roman"/>
          <w:sz w:val="24"/>
          <w:szCs w:val="24"/>
        </w:rPr>
        <w:t>community</w:t>
      </w:r>
      <w:r w:rsidR="002C08C9">
        <w:rPr>
          <w:rFonts w:ascii="Times New Roman" w:hAnsi="Times New Roman"/>
          <w:sz w:val="24"/>
          <w:szCs w:val="24"/>
        </w:rPr>
        <w:t xml:space="preserve"> service</w:t>
      </w:r>
      <w:r w:rsidR="00405A73" w:rsidRPr="00024E3A">
        <w:rPr>
          <w:rFonts w:ascii="Times New Roman" w:hAnsi="Times New Roman"/>
          <w:sz w:val="24"/>
          <w:szCs w:val="24"/>
        </w:rPr>
        <w:t xml:space="preserve"> </w:t>
      </w:r>
      <w:r w:rsidR="00405A73">
        <w:rPr>
          <w:rFonts w:ascii="Times New Roman" w:hAnsi="Times New Roman"/>
          <w:sz w:val="24"/>
          <w:szCs w:val="24"/>
        </w:rPr>
        <w:t>proposals funded by the university</w:t>
      </w:r>
      <w:r w:rsidR="002C08C9">
        <w:rPr>
          <w:rFonts w:ascii="Times New Roman" w:hAnsi="Times New Roman"/>
          <w:sz w:val="24"/>
          <w:szCs w:val="24"/>
        </w:rPr>
        <w:t xml:space="preserve"> and partner institutions</w:t>
      </w:r>
      <w:r w:rsidR="00405A73">
        <w:rPr>
          <w:rFonts w:ascii="Times New Roman" w:hAnsi="Times New Roman"/>
          <w:sz w:val="24"/>
          <w:szCs w:val="24"/>
        </w:rPr>
        <w:t xml:space="preserve">. </w:t>
      </w:r>
      <w:r w:rsidR="005B748D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405A73">
        <w:rPr>
          <w:rFonts w:ascii="Times New Roman" w:hAnsi="Times New Roman" w:cs="Times New Roman"/>
          <w:sz w:val="24"/>
          <w:szCs w:val="24"/>
          <w:lang w:val="en-GB"/>
        </w:rPr>
        <w:t xml:space="preserve">guideline </w:t>
      </w:r>
      <w:r w:rsidR="005B748D">
        <w:rPr>
          <w:rFonts w:ascii="Times New Roman" w:hAnsi="Times New Roman" w:cs="Times New Roman"/>
          <w:sz w:val="24"/>
          <w:szCs w:val="24"/>
          <w:lang w:val="en-GB"/>
        </w:rPr>
        <w:t>has</w:t>
      </w:r>
      <w:r w:rsidR="00405A73">
        <w:rPr>
          <w:rFonts w:ascii="Times New Roman" w:hAnsi="Times New Roman" w:cs="Times New Roman"/>
          <w:sz w:val="24"/>
          <w:szCs w:val="24"/>
          <w:lang w:val="en-GB"/>
        </w:rPr>
        <w:t xml:space="preserve"> more measurable criteria </w:t>
      </w:r>
      <w:r w:rsidR="005B748D">
        <w:rPr>
          <w:rFonts w:ascii="Times New Roman" w:hAnsi="Times New Roman" w:cs="Times New Roman"/>
          <w:sz w:val="24"/>
          <w:szCs w:val="24"/>
          <w:lang w:val="en-GB"/>
        </w:rPr>
        <w:t>that will be</w:t>
      </w:r>
      <w:r w:rsidR="00405A73">
        <w:rPr>
          <w:rFonts w:ascii="Times New Roman" w:hAnsi="Times New Roman" w:cs="Times New Roman"/>
          <w:sz w:val="24"/>
          <w:szCs w:val="24"/>
          <w:lang w:val="en-GB"/>
        </w:rPr>
        <w:t xml:space="preserve"> used uniformly for </w:t>
      </w:r>
      <w:r w:rsidR="00706732">
        <w:rPr>
          <w:rFonts w:ascii="Times New Roman" w:hAnsi="Times New Roman" w:cs="Times New Roman"/>
          <w:sz w:val="24"/>
          <w:szCs w:val="24"/>
          <w:lang w:val="en-GB"/>
        </w:rPr>
        <w:t xml:space="preserve">evaluation and approval of </w:t>
      </w:r>
      <w:r w:rsidR="00405A73">
        <w:rPr>
          <w:rFonts w:ascii="Times New Roman" w:hAnsi="Times New Roman" w:cs="Times New Roman"/>
          <w:sz w:val="24"/>
          <w:szCs w:val="24"/>
          <w:lang w:val="en-GB"/>
        </w:rPr>
        <w:t xml:space="preserve">community service projects across all colleges and institutes. </w:t>
      </w:r>
    </w:p>
    <w:p w:rsidR="000666EF" w:rsidRDefault="00941988" w:rsidP="000666EF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6EF">
        <w:rPr>
          <w:rFonts w:ascii="Times New Roman" w:hAnsi="Times New Roman" w:cs="Times New Roman"/>
          <w:sz w:val="24"/>
          <w:szCs w:val="24"/>
        </w:rPr>
        <w:t xml:space="preserve">The aim of this guideline is to </w:t>
      </w:r>
      <w:r w:rsidR="00F152A4">
        <w:rPr>
          <w:rFonts w:ascii="Times New Roman" w:hAnsi="Times New Roman" w:cs="Times New Roman"/>
          <w:sz w:val="24"/>
          <w:szCs w:val="24"/>
        </w:rPr>
        <w:t>select</w:t>
      </w:r>
      <w:r w:rsidR="000666EF" w:rsidRPr="000666EF">
        <w:rPr>
          <w:rFonts w:ascii="Times New Roman" w:hAnsi="Times New Roman" w:cs="Times New Roman"/>
          <w:sz w:val="24"/>
          <w:szCs w:val="24"/>
        </w:rPr>
        <w:t xml:space="preserve"> </w:t>
      </w:r>
      <w:r w:rsidR="00F152A4" w:rsidRPr="000666EF">
        <w:rPr>
          <w:rFonts w:ascii="Times New Roman" w:hAnsi="Times New Roman" w:cs="Times New Roman"/>
          <w:sz w:val="24"/>
          <w:szCs w:val="24"/>
        </w:rPr>
        <w:t>eligible</w:t>
      </w:r>
      <w:r w:rsidR="000666EF" w:rsidRPr="000666EF">
        <w:rPr>
          <w:rFonts w:ascii="Times New Roman" w:hAnsi="Times New Roman" w:cs="Times New Roman"/>
          <w:sz w:val="24"/>
          <w:szCs w:val="24"/>
        </w:rPr>
        <w:t xml:space="preserve"> c</w:t>
      </w:r>
      <w:r w:rsidRPr="000666EF">
        <w:rPr>
          <w:rFonts w:ascii="Times New Roman" w:hAnsi="Times New Roman" w:cs="Times New Roman"/>
          <w:sz w:val="24"/>
          <w:szCs w:val="24"/>
        </w:rPr>
        <w:t xml:space="preserve">ommunity service </w:t>
      </w:r>
      <w:r w:rsidR="000666EF" w:rsidRPr="000666EF">
        <w:rPr>
          <w:rFonts w:ascii="Times New Roman" w:hAnsi="Times New Roman" w:cs="Times New Roman"/>
          <w:sz w:val="24"/>
          <w:szCs w:val="24"/>
        </w:rPr>
        <w:t>proposal</w:t>
      </w:r>
      <w:r w:rsidR="00706732">
        <w:rPr>
          <w:rFonts w:ascii="Times New Roman" w:hAnsi="Times New Roman" w:cs="Times New Roman"/>
          <w:sz w:val="24"/>
          <w:szCs w:val="24"/>
        </w:rPr>
        <w:t>s</w:t>
      </w:r>
      <w:r w:rsidR="000666EF" w:rsidRPr="000666EF">
        <w:rPr>
          <w:rFonts w:ascii="Times New Roman" w:hAnsi="Times New Roman" w:cs="Times New Roman"/>
          <w:sz w:val="24"/>
          <w:szCs w:val="24"/>
        </w:rPr>
        <w:t xml:space="preserve"> </w:t>
      </w:r>
      <w:r w:rsidR="00F152A4">
        <w:rPr>
          <w:rFonts w:ascii="Times New Roman" w:hAnsi="Times New Roman" w:cs="Times New Roman"/>
          <w:sz w:val="24"/>
          <w:szCs w:val="24"/>
        </w:rPr>
        <w:t xml:space="preserve">that address community’s need </w:t>
      </w:r>
      <w:r w:rsidR="000666EF" w:rsidRPr="000666EF">
        <w:rPr>
          <w:rFonts w:ascii="Times New Roman" w:hAnsi="Times New Roman" w:cs="Times New Roman"/>
          <w:sz w:val="24"/>
          <w:szCs w:val="24"/>
        </w:rPr>
        <w:t>in transparent way</w:t>
      </w:r>
      <w:r w:rsidRPr="000666EF">
        <w:rPr>
          <w:rFonts w:ascii="Times New Roman" w:hAnsi="Times New Roman" w:cs="Times New Roman"/>
          <w:sz w:val="24"/>
          <w:szCs w:val="24"/>
        </w:rPr>
        <w:t>.</w:t>
      </w:r>
      <w:r w:rsidR="000666EF" w:rsidRPr="000666EF">
        <w:rPr>
          <w:rFonts w:ascii="Times New Roman" w:hAnsi="Times New Roman" w:cs="Times New Roman"/>
          <w:sz w:val="24"/>
          <w:szCs w:val="24"/>
        </w:rPr>
        <w:t xml:space="preserve"> </w:t>
      </w:r>
      <w:r w:rsidR="000666EF" w:rsidRPr="000666EF">
        <w:rPr>
          <w:rFonts w:ascii="Times New Roman" w:eastAsia="Times New Roman" w:hAnsi="Times New Roman" w:cs="Times New Roman"/>
          <w:sz w:val="24"/>
          <w:szCs w:val="24"/>
        </w:rPr>
        <w:t xml:space="preserve">Approved community service projects must support the University’s mission and have the greatest positive impact on the community. </w:t>
      </w:r>
    </w:p>
    <w:p w:rsidR="00600DA2" w:rsidRPr="00600DA2" w:rsidRDefault="00600DA2" w:rsidP="00600DA2">
      <w:pPr>
        <w:pStyle w:val="Heading1"/>
        <w:numPr>
          <w:ilvl w:val="0"/>
          <w:numId w:val="40"/>
        </w:numPr>
        <w:rPr>
          <w:lang w:val="en-GB"/>
        </w:rPr>
      </w:pPr>
      <w:bookmarkStart w:id="2" w:name="_Toc456270310"/>
      <w:r w:rsidRPr="00600DA2">
        <w:t xml:space="preserve">Community Service </w:t>
      </w:r>
      <w:r>
        <w:t>funding</w:t>
      </w:r>
      <w:r w:rsidRPr="00600DA2">
        <w:t xml:space="preserve"> Process</w:t>
      </w:r>
      <w:bookmarkEnd w:id="2"/>
    </w:p>
    <w:p w:rsidR="005B748D" w:rsidRPr="002D2D1F" w:rsidRDefault="005B748D" w:rsidP="00600DA2">
      <w:pPr>
        <w:pStyle w:val="Heading2"/>
        <w:numPr>
          <w:ilvl w:val="1"/>
          <w:numId w:val="40"/>
        </w:numPr>
        <w:rPr>
          <w:szCs w:val="24"/>
        </w:rPr>
      </w:pPr>
      <w:r w:rsidRPr="00B2490E">
        <w:rPr>
          <w:szCs w:val="24"/>
        </w:rPr>
        <w:t xml:space="preserve"> </w:t>
      </w:r>
      <w:bookmarkStart w:id="3" w:name="_Toc456270311"/>
      <w:r w:rsidRPr="00B2490E">
        <w:rPr>
          <w:szCs w:val="24"/>
        </w:rPr>
        <w:t xml:space="preserve">Submission </w:t>
      </w:r>
      <w:r w:rsidR="00F152A4">
        <w:rPr>
          <w:szCs w:val="24"/>
        </w:rPr>
        <w:t>of Proposal</w:t>
      </w:r>
      <w:r w:rsidR="00706732">
        <w:rPr>
          <w:szCs w:val="24"/>
        </w:rPr>
        <w:t>s</w:t>
      </w:r>
      <w:bookmarkEnd w:id="3"/>
    </w:p>
    <w:p w:rsidR="005B748D" w:rsidRPr="002D2D1F" w:rsidRDefault="005B748D" w:rsidP="005B748D">
      <w:pPr>
        <w:pStyle w:val="BodyText"/>
        <w:tabs>
          <w:tab w:val="left" w:pos="0"/>
        </w:tabs>
        <w:spacing w:after="120" w:line="360" w:lineRule="auto"/>
      </w:pPr>
      <w:r>
        <w:t xml:space="preserve">All proposals should be prepared based on the Mekelle University proposal submission format through the e-research online system. Proposals shall not exceed twenty pages and shall </w:t>
      </w:r>
      <w:r w:rsidR="00DE69D2">
        <w:t>ensure</w:t>
      </w:r>
      <w:r w:rsidR="00706732">
        <w:t xml:space="preserve"> the following</w:t>
      </w:r>
      <w:r w:rsidR="00DE69D2">
        <w:t>:</w:t>
      </w:r>
      <w:r>
        <w:t xml:space="preserve">  </w:t>
      </w:r>
    </w:p>
    <w:p w:rsidR="005C1606" w:rsidRPr="005C1606" w:rsidRDefault="00DE69D2" w:rsidP="00275583">
      <w:pPr>
        <w:pStyle w:val="ListParagraph"/>
        <w:numPr>
          <w:ilvl w:val="0"/>
          <w:numId w:val="33"/>
        </w:numPr>
        <w:tabs>
          <w:tab w:val="clear" w:pos="720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5C1606" w:rsidRPr="005C1606">
        <w:rPr>
          <w:rFonts w:ascii="Times New Roman" w:eastAsia="Times New Roman" w:hAnsi="Times New Roman" w:cs="Times New Roman"/>
          <w:sz w:val="24"/>
          <w:szCs w:val="24"/>
        </w:rPr>
        <w:t>he proposal</w:t>
      </w:r>
      <w:r w:rsidR="00706732">
        <w:rPr>
          <w:rFonts w:ascii="Times New Roman" w:eastAsia="Times New Roman" w:hAnsi="Times New Roman" w:cs="Times New Roman"/>
          <w:sz w:val="24"/>
          <w:szCs w:val="24"/>
        </w:rPr>
        <w:t>s shall</w:t>
      </w:r>
      <w:r w:rsidR="005C1606" w:rsidRPr="005C1606">
        <w:rPr>
          <w:rFonts w:ascii="Times New Roman" w:eastAsia="Times New Roman" w:hAnsi="Times New Roman" w:cs="Times New Roman"/>
          <w:sz w:val="24"/>
          <w:szCs w:val="24"/>
        </w:rPr>
        <w:t xml:space="preserve"> align with the thematic area and government policy</w:t>
      </w:r>
      <w:r w:rsidR="00706732">
        <w:rPr>
          <w:rFonts w:ascii="Times New Roman" w:eastAsia="Times New Roman" w:hAnsi="Times New Roman" w:cs="Times New Roman"/>
          <w:sz w:val="24"/>
          <w:szCs w:val="24"/>
        </w:rPr>
        <w:t xml:space="preserve"> of the country</w:t>
      </w:r>
      <w:r w:rsidR="005C1606" w:rsidRPr="005C16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56B0" w:rsidRPr="008C56B0" w:rsidRDefault="00DE69D2" w:rsidP="00275583">
      <w:pPr>
        <w:pStyle w:val="BodyText"/>
        <w:numPr>
          <w:ilvl w:val="0"/>
          <w:numId w:val="33"/>
        </w:numPr>
        <w:tabs>
          <w:tab w:val="left" w:pos="0"/>
        </w:tabs>
        <w:spacing w:line="360" w:lineRule="auto"/>
      </w:pPr>
      <w:r>
        <w:t>A</w:t>
      </w:r>
      <w:r w:rsidR="008C56B0" w:rsidRPr="005C1606">
        <w:t>ll required document</w:t>
      </w:r>
      <w:r>
        <w:t xml:space="preserve">s are submitted through e-research </w:t>
      </w:r>
      <w:r w:rsidR="008C56B0" w:rsidRPr="005C1606">
        <w:t>before the closing date</w:t>
      </w:r>
      <w:r w:rsidR="008C56B0" w:rsidRPr="008C56B0">
        <w:t xml:space="preserve"> for each funding round. </w:t>
      </w:r>
    </w:p>
    <w:p w:rsidR="005B748D" w:rsidRPr="002D2D1F" w:rsidRDefault="005B748D" w:rsidP="00275583">
      <w:pPr>
        <w:pStyle w:val="BodyText"/>
        <w:numPr>
          <w:ilvl w:val="0"/>
          <w:numId w:val="33"/>
        </w:numPr>
        <w:tabs>
          <w:tab w:val="left" w:pos="0"/>
        </w:tabs>
        <w:spacing w:line="360" w:lineRule="auto"/>
      </w:pPr>
      <w:r>
        <w:t xml:space="preserve">CV's of all </w:t>
      </w:r>
      <w:r w:rsidR="00135698">
        <w:t xml:space="preserve">proponents </w:t>
      </w:r>
      <w:r w:rsidR="00FC6462">
        <w:t>(please use MU-CV format)</w:t>
      </w:r>
      <w:r>
        <w:t>.</w:t>
      </w:r>
    </w:p>
    <w:p w:rsidR="001E0265" w:rsidRDefault="001E0265" w:rsidP="00275583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researcher, who is principal investigator (already awarded) in </w:t>
      </w:r>
      <w:r w:rsidR="0027558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more than one of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anyone of the recurrent projects, cannot apply for community services as a PI.</w:t>
      </w:r>
    </w:p>
    <w:p w:rsidR="001E0265" w:rsidRDefault="001E0265" w:rsidP="00275583">
      <w:pPr>
        <w:pStyle w:val="ListParagraph"/>
        <w:numPr>
          <w:ilvl w:val="0"/>
          <w:numId w:val="33"/>
        </w:numPr>
        <w:shd w:val="clear" w:color="auto" w:fill="FFFFFF"/>
        <w:tabs>
          <w:tab w:val="clear" w:pos="720"/>
        </w:tabs>
        <w:suppressAutoHyphens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 researcher cannot be a member in more than two projects of any recurrent budget sponsored projects</w:t>
      </w:r>
    </w:p>
    <w:p w:rsidR="001E0265" w:rsidRDefault="001E0265" w:rsidP="001E0265">
      <w:pPr>
        <w:pStyle w:val="BodyText"/>
        <w:tabs>
          <w:tab w:val="left" w:pos="0"/>
        </w:tabs>
        <w:spacing w:line="360" w:lineRule="auto"/>
        <w:ind w:left="360"/>
      </w:pPr>
    </w:p>
    <w:p w:rsidR="005B748D" w:rsidRDefault="005B748D" w:rsidP="003D74D1">
      <w:pPr>
        <w:pStyle w:val="Heading2"/>
        <w:numPr>
          <w:ilvl w:val="1"/>
          <w:numId w:val="40"/>
        </w:numPr>
        <w:spacing w:before="120"/>
      </w:pPr>
      <w:bookmarkStart w:id="4" w:name="_Toc456270312"/>
      <w:r w:rsidRPr="00957FC6">
        <w:lastRenderedPageBreak/>
        <w:t xml:space="preserve">Evaluation </w:t>
      </w:r>
      <w:r w:rsidR="003D74D1">
        <w:t>Approach</w:t>
      </w:r>
      <w:bookmarkEnd w:id="4"/>
    </w:p>
    <w:p w:rsidR="003D5463" w:rsidRDefault="00F152A4" w:rsidP="003D74D1">
      <w:pPr>
        <w:tabs>
          <w:tab w:val="clear" w:pos="720"/>
        </w:tabs>
        <w:suppressAutoHyphens w:val="0"/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2A4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Colleges/institutes Research and Community Services Council (RCSC) identifies and</w:t>
      </w:r>
      <w:r w:rsidRPr="00F152A4">
        <w:rPr>
          <w:rFonts w:ascii="Times New Roman" w:eastAsia="Times New Roman" w:hAnsi="Times New Roman" w:cs="Times New Roman"/>
          <w:sz w:val="24"/>
          <w:szCs w:val="24"/>
        </w:rPr>
        <w:t xml:space="preserve"> develops community </w:t>
      </w:r>
      <w:r>
        <w:rPr>
          <w:rFonts w:ascii="Times New Roman" w:eastAsia="Times New Roman" w:hAnsi="Times New Roman" w:cs="Times New Roman"/>
          <w:sz w:val="24"/>
          <w:szCs w:val="24"/>
        </w:rPr>
        <w:t>services priority in line with thematic area</w:t>
      </w:r>
      <w:r w:rsidRPr="00F152A4">
        <w:rPr>
          <w:rFonts w:ascii="Times New Roman" w:eastAsia="Times New Roman" w:hAnsi="Times New Roman" w:cs="Times New Roman"/>
          <w:sz w:val="24"/>
          <w:szCs w:val="24"/>
        </w:rPr>
        <w:t xml:space="preserve">, in consultation with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departments. Once </w:t>
      </w:r>
      <w:r w:rsidR="00706732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proposals are submitted by the staffs, the council members (evaluation committee)</w:t>
      </w:r>
      <w:r w:rsidR="00234E04">
        <w:rPr>
          <w:rFonts w:ascii="Times New Roman" w:eastAsia="Times New Roman" w:hAnsi="Times New Roman" w:cs="Times New Roman"/>
          <w:sz w:val="24"/>
          <w:szCs w:val="24"/>
        </w:rPr>
        <w:t xml:space="preserve"> of the colleges/institutes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shall evaluate and </w:t>
      </w:r>
      <w:r w:rsidRPr="00F152A4">
        <w:rPr>
          <w:rFonts w:ascii="Times New Roman" w:eastAsia="Times New Roman" w:hAnsi="Times New Roman" w:cs="Times New Roman"/>
          <w:sz w:val="24"/>
          <w:szCs w:val="24"/>
        </w:rPr>
        <w:t xml:space="preserve">prioritize the proposals based on the criteria. </w:t>
      </w:r>
    </w:p>
    <w:p w:rsidR="003D5463" w:rsidRDefault="005B748D" w:rsidP="003D5463">
      <w:pPr>
        <w:pStyle w:val="ListParagraph"/>
        <w:numPr>
          <w:ilvl w:val="0"/>
          <w:numId w:val="39"/>
        </w:numPr>
        <w:tabs>
          <w:tab w:val="clear" w:pos="720"/>
        </w:tabs>
        <w:suppressAutoHyphens w:val="0"/>
        <w:spacing w:after="0" w:line="360" w:lineRule="auto"/>
        <w:jc w:val="both"/>
      </w:pPr>
      <w:r w:rsidRPr="003D5463">
        <w:rPr>
          <w:rFonts w:ascii="Times New Roman" w:hAnsi="Times New Roman" w:cs="Times New Roman"/>
          <w:sz w:val="24"/>
          <w:szCs w:val="24"/>
        </w:rPr>
        <w:t xml:space="preserve">The evaluation team shall work together to evaluate each submitted proposals. Relevant professionals might give explanations, about technicalities of a proposal, to those not directly versed in the subject matter of a proposal in question. Finally each and every member of the evaluation </w:t>
      </w:r>
      <w:r w:rsidR="006F2FE2" w:rsidRPr="003D5463">
        <w:rPr>
          <w:rFonts w:ascii="Times New Roman" w:hAnsi="Times New Roman" w:cs="Times New Roman"/>
          <w:sz w:val="24"/>
          <w:szCs w:val="24"/>
        </w:rPr>
        <w:t>committee</w:t>
      </w:r>
      <w:r w:rsidRPr="003D5463">
        <w:rPr>
          <w:rFonts w:ascii="Times New Roman" w:hAnsi="Times New Roman" w:cs="Times New Roman"/>
          <w:sz w:val="24"/>
          <w:szCs w:val="24"/>
        </w:rPr>
        <w:t xml:space="preserve"> will give independent marks to each of the proposals.</w:t>
      </w:r>
      <w:r w:rsidRPr="00957FC6">
        <w:t xml:space="preserve"> </w:t>
      </w:r>
    </w:p>
    <w:p w:rsidR="003D5463" w:rsidRDefault="005B748D" w:rsidP="003D5463">
      <w:pPr>
        <w:pStyle w:val="ListParagraph"/>
        <w:numPr>
          <w:ilvl w:val="0"/>
          <w:numId w:val="39"/>
        </w:numPr>
        <w:tabs>
          <w:tab w:val="clear" w:pos="720"/>
        </w:tabs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463">
        <w:rPr>
          <w:rFonts w:ascii="Times New Roman" w:hAnsi="Times New Roman" w:cs="Times New Roman"/>
          <w:sz w:val="24"/>
          <w:szCs w:val="24"/>
        </w:rPr>
        <w:t xml:space="preserve">The evaluation committee shall be chaired by the </w:t>
      </w:r>
      <w:r w:rsidR="003D5463">
        <w:rPr>
          <w:rFonts w:ascii="Times New Roman" w:hAnsi="Times New Roman" w:cs="Times New Roman"/>
          <w:sz w:val="24"/>
          <w:szCs w:val="24"/>
        </w:rPr>
        <w:t>RCSC Head</w:t>
      </w:r>
      <w:r w:rsidRPr="003D5463">
        <w:rPr>
          <w:rFonts w:ascii="Times New Roman" w:hAnsi="Times New Roman" w:cs="Times New Roman"/>
          <w:sz w:val="24"/>
          <w:szCs w:val="24"/>
        </w:rPr>
        <w:t xml:space="preserve">. Another member shall act as a secretary. Both the chair and the secretary shall also give independent marks to proposals. </w:t>
      </w:r>
    </w:p>
    <w:p w:rsidR="005B748D" w:rsidRPr="003D5463" w:rsidRDefault="005B748D" w:rsidP="003D5463">
      <w:pPr>
        <w:pStyle w:val="ListParagraph"/>
        <w:numPr>
          <w:ilvl w:val="0"/>
          <w:numId w:val="39"/>
        </w:numPr>
        <w:tabs>
          <w:tab w:val="clear" w:pos="720"/>
        </w:tabs>
        <w:suppressAutoHyphens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463">
        <w:rPr>
          <w:rFonts w:ascii="Times New Roman" w:hAnsi="Times New Roman" w:cs="Times New Roman"/>
          <w:sz w:val="24"/>
          <w:szCs w:val="24"/>
        </w:rPr>
        <w:t xml:space="preserve">Final marks for each proposal will be averages of total marks given by each.  </w:t>
      </w:r>
    </w:p>
    <w:p w:rsidR="005B748D" w:rsidRDefault="00600DA2" w:rsidP="00600DA2">
      <w:pPr>
        <w:pStyle w:val="Heading2"/>
        <w:numPr>
          <w:ilvl w:val="1"/>
          <w:numId w:val="40"/>
        </w:numPr>
      </w:pPr>
      <w:r>
        <w:t xml:space="preserve"> </w:t>
      </w:r>
      <w:bookmarkStart w:id="5" w:name="_Toc456270313"/>
      <w:r w:rsidR="005B748D" w:rsidRPr="00957FC6">
        <w:t>Evaluation criteria</w:t>
      </w:r>
      <w:bookmarkEnd w:id="5"/>
    </w:p>
    <w:p w:rsidR="00046461" w:rsidRPr="005B748D" w:rsidRDefault="00046461" w:rsidP="0004646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B1744F" w:rsidRPr="00B16400">
        <w:rPr>
          <w:rFonts w:ascii="Times New Roman" w:hAnsi="Times New Roman" w:cs="Times New Roman"/>
          <w:sz w:val="24"/>
          <w:szCs w:val="24"/>
          <w:lang w:val="en-GB"/>
        </w:rPr>
        <w:t xml:space="preserve">criteria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have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three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phases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evaluation, i.e.</w:t>
      </w:r>
      <w:r w:rsidR="00234E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Screening/first step</w:t>
      </w:r>
      <w:r w:rsidR="003374A7">
        <w:rPr>
          <w:rFonts w:ascii="Times New Roman" w:hAnsi="Times New Roman" w:cs="Times New Roman"/>
          <w:sz w:val="24"/>
          <w:szCs w:val="24"/>
          <w:lang w:val="en-GB"/>
        </w:rPr>
        <w:t>/,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the general</w:t>
      </w:r>
      <w:r w:rsidR="003374A7">
        <w:rPr>
          <w:rFonts w:ascii="Times New Roman" w:hAnsi="Times New Roman" w:cs="Times New Roman"/>
          <w:sz w:val="24"/>
          <w:szCs w:val="24"/>
          <w:lang w:val="en-GB"/>
        </w:rPr>
        <w:t>/ second step/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 xml:space="preserve"> and s</w:t>
      </w:r>
      <w:r>
        <w:rPr>
          <w:rFonts w:ascii="Times New Roman" w:hAnsi="Times New Roman" w:cs="Times New Roman"/>
          <w:sz w:val="24"/>
          <w:szCs w:val="24"/>
          <w:lang w:val="en-GB"/>
        </w:rPr>
        <w:t>pecific</w:t>
      </w:r>
      <w:r w:rsidR="003374A7">
        <w:rPr>
          <w:rFonts w:ascii="Times New Roman" w:hAnsi="Times New Roman" w:cs="Times New Roman"/>
          <w:sz w:val="24"/>
          <w:szCs w:val="24"/>
          <w:lang w:val="en-GB"/>
        </w:rPr>
        <w:t>/third step/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evaluation criteri</w:t>
      </w:r>
      <w:r w:rsidR="003374A7">
        <w:rPr>
          <w:rFonts w:ascii="Times New Roman" w:hAnsi="Times New Roman" w:cs="Times New Roman"/>
          <w:sz w:val="24"/>
          <w:szCs w:val="24"/>
          <w:lang w:val="en-GB"/>
        </w:rPr>
        <w:t xml:space="preserve">on.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>creening criteria are the governing criteria whereby every project proposal must fulfil first. This screening step will be performed by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6462">
        <w:rPr>
          <w:rFonts w:ascii="Times New Roman" w:hAnsi="Times New Roman" w:cs="Times New Roman"/>
          <w:sz w:val="24"/>
          <w:szCs w:val="24"/>
          <w:lang w:val="en-GB"/>
        </w:rPr>
        <w:t xml:space="preserve">college </w:t>
      </w:r>
      <w:r w:rsidR="00A10474">
        <w:rPr>
          <w:rFonts w:ascii="Times New Roman" w:hAnsi="Times New Roman" w:cs="Times New Roman"/>
          <w:sz w:val="24"/>
          <w:szCs w:val="24"/>
          <w:lang w:val="en-GB"/>
        </w:rPr>
        <w:t>RCSC</w:t>
      </w:r>
      <w:r w:rsidR="00FC6462">
        <w:rPr>
          <w:rFonts w:ascii="Times New Roman" w:hAnsi="Times New Roman" w:cs="Times New Roman"/>
          <w:sz w:val="24"/>
          <w:szCs w:val="24"/>
          <w:lang w:val="en-GB"/>
        </w:rPr>
        <w:t xml:space="preserve"> head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 xml:space="preserve"> to determine whether the proposal will pass or reject from the next evaluation step. </w:t>
      </w:r>
    </w:p>
    <w:p w:rsidR="00046461" w:rsidRDefault="00046461" w:rsidP="0004646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>next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step is to evaluate submitted community service proposals passing the first step in detail using the set 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 xml:space="preserve">general and specific criteria. The general and specific criteria will be evaluated by every Research and Community Service Council (NB: at this time, they can invite research team leaders if they find it required) and rank the proposals based on </w:t>
      </w:r>
      <w:r w:rsidR="003D74D1">
        <w:rPr>
          <w:rFonts w:ascii="Times New Roman" w:hAnsi="Times New Roman" w:cs="Times New Roman"/>
          <w:sz w:val="24"/>
          <w:szCs w:val="24"/>
          <w:lang w:val="en-GB"/>
        </w:rPr>
        <w:t>their scores</w:t>
      </w:r>
      <w:r w:rsidR="00B1744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5B748D" w:rsidRPr="00957FC6" w:rsidRDefault="003D5463" w:rsidP="00600DA2">
      <w:pPr>
        <w:pStyle w:val="Heading3"/>
        <w:numPr>
          <w:ilvl w:val="2"/>
          <w:numId w:val="40"/>
        </w:numPr>
      </w:pPr>
      <w:bookmarkStart w:id="6" w:name="_Toc456270314"/>
      <w:r>
        <w:t>Screening</w:t>
      </w:r>
      <w:bookmarkEnd w:id="6"/>
    </w:p>
    <w:p w:rsidR="005B748D" w:rsidRPr="00957FC6" w:rsidRDefault="005B748D" w:rsidP="005B748D">
      <w:pPr>
        <w:pStyle w:val="BodyText"/>
        <w:tabs>
          <w:tab w:val="left" w:pos="0"/>
        </w:tabs>
        <w:spacing w:after="120" w:line="360" w:lineRule="auto"/>
      </w:pPr>
      <w:r w:rsidRPr="00957FC6">
        <w:t>Proposals shall be excluded from further evaluation</w:t>
      </w:r>
      <w:r w:rsidR="005A16F2">
        <w:t xml:space="preserve"> if,</w:t>
      </w:r>
      <w:r w:rsidRPr="00957FC6">
        <w:t xml:space="preserve"> </w:t>
      </w:r>
    </w:p>
    <w:p w:rsidR="003D5463" w:rsidRDefault="005B748D" w:rsidP="005A16F2">
      <w:pPr>
        <w:pStyle w:val="BodyText"/>
        <w:numPr>
          <w:ilvl w:val="0"/>
          <w:numId w:val="35"/>
        </w:numPr>
        <w:tabs>
          <w:tab w:val="left" w:pos="0"/>
        </w:tabs>
        <w:spacing w:line="360" w:lineRule="auto"/>
      </w:pPr>
      <w:r>
        <w:t xml:space="preserve">Proposals that do not fulfil the formatting and submission requirement </w:t>
      </w:r>
      <w:r w:rsidR="003D5463">
        <w:t>(</w:t>
      </w:r>
      <w:r w:rsidR="00A10474">
        <w:t>section 2</w:t>
      </w:r>
      <w:r w:rsidR="003D5463">
        <w:t>.1)</w:t>
      </w:r>
      <w:r>
        <w:t xml:space="preserve">.  </w:t>
      </w:r>
    </w:p>
    <w:p w:rsidR="005B748D" w:rsidRPr="003D5463" w:rsidRDefault="00D13809" w:rsidP="005A16F2">
      <w:pPr>
        <w:pStyle w:val="ListParagraph"/>
        <w:numPr>
          <w:ilvl w:val="0"/>
          <w:numId w:val="35"/>
        </w:numPr>
        <w:tabs>
          <w:tab w:val="clear" w:pos="720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5B748D" w:rsidRPr="003D5463">
        <w:rPr>
          <w:rFonts w:ascii="Times New Roman" w:hAnsi="Times New Roman" w:cs="Times New Roman"/>
          <w:sz w:val="24"/>
          <w:szCs w:val="24"/>
        </w:rPr>
        <w:t xml:space="preserve"> PI</w:t>
      </w:r>
      <w:r>
        <w:rPr>
          <w:rFonts w:ascii="Times New Roman" w:hAnsi="Times New Roman" w:cs="Times New Roman"/>
          <w:sz w:val="24"/>
          <w:szCs w:val="24"/>
        </w:rPr>
        <w:t xml:space="preserve"> fails to submit report timely in the previous research/community/KTT </w:t>
      </w:r>
      <w:r w:rsidR="005B748D" w:rsidRPr="003D5463">
        <w:rPr>
          <w:rFonts w:ascii="Times New Roman" w:hAnsi="Times New Roman" w:cs="Times New Roman"/>
          <w:sz w:val="24"/>
          <w:szCs w:val="24"/>
        </w:rPr>
        <w:t>fund schemes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GB"/>
        </w:rPr>
        <w:t>if such thing happens by a member, the name of the member will be removed)</w:t>
      </w:r>
      <w:r w:rsidR="003D5463">
        <w:rPr>
          <w:rFonts w:ascii="Times New Roman" w:hAnsi="Times New Roman" w:cs="Times New Roman"/>
          <w:sz w:val="24"/>
          <w:szCs w:val="24"/>
        </w:rPr>
        <w:t>.</w:t>
      </w:r>
    </w:p>
    <w:p w:rsidR="00422809" w:rsidRDefault="00422809" w:rsidP="005A16F2">
      <w:pPr>
        <w:pStyle w:val="BodyText"/>
        <w:numPr>
          <w:ilvl w:val="0"/>
          <w:numId w:val="35"/>
        </w:numPr>
        <w:tabs>
          <w:tab w:val="left" w:pos="0"/>
        </w:tabs>
        <w:spacing w:line="360" w:lineRule="auto"/>
      </w:pPr>
      <w:r w:rsidRPr="003D5463">
        <w:t>Community service proposal</w:t>
      </w:r>
      <w:r w:rsidR="003374A7">
        <w:t>s</w:t>
      </w:r>
      <w:r w:rsidRPr="003D5463">
        <w:t xml:space="preserve"> intend to work on religious and political organization</w:t>
      </w:r>
    </w:p>
    <w:p w:rsidR="00E34F9D" w:rsidRDefault="00E34F9D" w:rsidP="005A16F2">
      <w:pPr>
        <w:pStyle w:val="BodyText"/>
        <w:numPr>
          <w:ilvl w:val="0"/>
          <w:numId w:val="35"/>
        </w:numPr>
        <w:tabs>
          <w:tab w:val="left" w:pos="0"/>
        </w:tabs>
        <w:spacing w:line="360" w:lineRule="auto"/>
      </w:pPr>
      <w:r>
        <w:t>Applicant who involves in more than two community service projects in the same year</w:t>
      </w:r>
    </w:p>
    <w:p w:rsidR="00600DA2" w:rsidRDefault="00600DA2" w:rsidP="00600DA2">
      <w:pPr>
        <w:pStyle w:val="Heading3"/>
        <w:numPr>
          <w:ilvl w:val="2"/>
          <w:numId w:val="40"/>
        </w:numPr>
      </w:pPr>
      <w:bookmarkStart w:id="7" w:name="_Toc456270315"/>
      <w:r>
        <w:lastRenderedPageBreak/>
        <w:t>General criteria</w:t>
      </w:r>
      <w:bookmarkEnd w:id="7"/>
    </w:p>
    <w:p w:rsidR="00600DA2" w:rsidRPr="00AB3C38" w:rsidRDefault="00600DA2" w:rsidP="00600DA2">
      <w:pPr>
        <w:pStyle w:val="ListParagraph"/>
        <w:numPr>
          <w:ilvl w:val="0"/>
          <w:numId w:val="28"/>
        </w:numPr>
        <w:tabs>
          <w:tab w:val="clear" w:pos="720"/>
          <w:tab w:val="left" w:pos="4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Does the proposed community service project support </w:t>
      </w:r>
      <w:r w:rsidRPr="005A16F2">
        <w:rPr>
          <w:rFonts w:ascii="Times New Roman" w:hAnsi="Times New Roman"/>
          <w:sz w:val="24"/>
          <w:szCs w:val="24"/>
        </w:rPr>
        <w:t>capacity building of public and private entities, professional and civic societies, and communities via transferring and sharing of advanced knowledge</w:t>
      </w:r>
      <w:r w:rsidR="000A4312">
        <w:rPr>
          <w:rFonts w:ascii="Times New Roman" w:hAnsi="Times New Roman"/>
          <w:sz w:val="24"/>
          <w:szCs w:val="24"/>
        </w:rPr>
        <w:t>,</w:t>
      </w:r>
      <w:r w:rsidRPr="005A16F2">
        <w:rPr>
          <w:rFonts w:ascii="Times New Roman" w:hAnsi="Times New Roman"/>
          <w:sz w:val="24"/>
          <w:szCs w:val="24"/>
        </w:rPr>
        <w:t xml:space="preserve"> skills</w:t>
      </w:r>
      <w:r w:rsidR="000A4312">
        <w:rPr>
          <w:rFonts w:ascii="Times New Roman" w:hAnsi="Times New Roman"/>
          <w:sz w:val="24"/>
          <w:szCs w:val="24"/>
        </w:rPr>
        <w:t xml:space="preserve"> and technologies</w:t>
      </w: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?  Yes  ___  No ___ , </w:t>
      </w:r>
    </w:p>
    <w:p w:rsidR="00600DA2" w:rsidRPr="005A16F2" w:rsidRDefault="00600DA2" w:rsidP="00600DA2">
      <w:pPr>
        <w:pStyle w:val="ListParagraph"/>
        <w:numPr>
          <w:ilvl w:val="0"/>
          <w:numId w:val="28"/>
        </w:numPr>
        <w:tabs>
          <w:tab w:val="clear" w:pos="720"/>
          <w:tab w:val="left" w:pos="45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A16F2">
        <w:rPr>
          <w:rFonts w:ascii="Times New Roman" w:hAnsi="Times New Roman" w:cs="Times New Roman"/>
          <w:sz w:val="24"/>
          <w:szCs w:val="24"/>
          <w:lang w:val="en-GB"/>
        </w:rPr>
        <w:t>Does the proposed community service project deal with</w:t>
      </w:r>
      <w:r w:rsidRPr="005A16F2">
        <w:rPr>
          <w:rFonts w:ascii="Times New Roman" w:hAnsi="Times New Roman"/>
          <w:sz w:val="24"/>
          <w:szCs w:val="24"/>
        </w:rPr>
        <w:t xml:space="preserve"> immediate and imminent issues that affect their cultural, </w:t>
      </w:r>
      <w:r w:rsidR="000A4312">
        <w:rPr>
          <w:rFonts w:ascii="Times New Roman" w:hAnsi="Times New Roman"/>
          <w:sz w:val="24"/>
          <w:szCs w:val="24"/>
        </w:rPr>
        <w:t>economical</w:t>
      </w:r>
      <w:r w:rsidRPr="005A16F2">
        <w:rPr>
          <w:rFonts w:ascii="Times New Roman" w:hAnsi="Times New Roman"/>
          <w:sz w:val="24"/>
          <w:szCs w:val="24"/>
        </w:rPr>
        <w:t>, and social lives; as well as in other cross-cutting issues that affect their well-being and safety</w:t>
      </w:r>
      <w:r w:rsidR="000A4312">
        <w:rPr>
          <w:rFonts w:ascii="Times New Roman" w:hAnsi="Times New Roman"/>
          <w:sz w:val="24"/>
          <w:szCs w:val="24"/>
        </w:rPr>
        <w:t>,</w:t>
      </w:r>
      <w:r w:rsidRPr="005A16F2">
        <w:rPr>
          <w:rFonts w:ascii="Times New Roman" w:hAnsi="Times New Roman"/>
          <w:sz w:val="24"/>
          <w:szCs w:val="24"/>
        </w:rPr>
        <w:t xml:space="preserve"> peace</w:t>
      </w:r>
      <w:r w:rsidR="000A4312">
        <w:rPr>
          <w:rFonts w:ascii="Times New Roman" w:hAnsi="Times New Roman"/>
          <w:sz w:val="24"/>
          <w:szCs w:val="24"/>
        </w:rPr>
        <w:t xml:space="preserve"> and gender inequality</w:t>
      </w:r>
      <w:r w:rsidRPr="005A16F2">
        <w:rPr>
          <w:rFonts w:ascii="Times New Roman" w:hAnsi="Times New Roman"/>
          <w:sz w:val="24"/>
          <w:szCs w:val="24"/>
        </w:rPr>
        <w:t xml:space="preserve">? </w:t>
      </w:r>
      <w:r w:rsidR="00FC6462">
        <w:rPr>
          <w:rFonts w:ascii="Times New Roman" w:hAnsi="Times New Roman" w:cs="Times New Roman"/>
          <w:sz w:val="24"/>
          <w:szCs w:val="24"/>
          <w:lang w:val="en-GB"/>
        </w:rPr>
        <w:t>Yes  __ No __</w:t>
      </w: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 ,</w:t>
      </w:r>
    </w:p>
    <w:p w:rsidR="00600DA2" w:rsidRPr="005A16F2" w:rsidRDefault="00600DA2" w:rsidP="00600DA2">
      <w:pPr>
        <w:pStyle w:val="ListParagraph"/>
        <w:numPr>
          <w:ilvl w:val="0"/>
          <w:numId w:val="28"/>
        </w:numPr>
        <w:tabs>
          <w:tab w:val="clear" w:pos="720"/>
          <w:tab w:val="left" w:pos="45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Does the proposed community service project </w:t>
      </w:r>
      <w:r w:rsidRPr="005A16F2">
        <w:rPr>
          <w:rFonts w:ascii="Times New Roman" w:hAnsi="Times New Roman"/>
          <w:sz w:val="24"/>
          <w:szCs w:val="24"/>
        </w:rPr>
        <w:t xml:space="preserve">assist local and national development and building and objective portrayal of local and national image? </w:t>
      </w:r>
      <w:r w:rsidRPr="005A16F2">
        <w:rPr>
          <w:rFonts w:ascii="Times New Roman" w:hAnsi="Times New Roman" w:cs="Times New Roman"/>
          <w:sz w:val="24"/>
          <w:szCs w:val="24"/>
          <w:lang w:val="en-GB"/>
        </w:rPr>
        <w:t>Yes  ___  No ___ ,</w:t>
      </w:r>
    </w:p>
    <w:p w:rsidR="00600DA2" w:rsidRPr="005A16F2" w:rsidRDefault="00600DA2" w:rsidP="00600DA2">
      <w:pPr>
        <w:pStyle w:val="ListParagraph"/>
        <w:numPr>
          <w:ilvl w:val="0"/>
          <w:numId w:val="28"/>
        </w:numPr>
        <w:tabs>
          <w:tab w:val="clear" w:pos="720"/>
          <w:tab w:val="left" w:pos="45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Does the proposed community service project in line with the thematic area of the University? Yes  ___  No ___ </w:t>
      </w:r>
    </w:p>
    <w:p w:rsidR="00600DA2" w:rsidRPr="009726DB" w:rsidRDefault="00600DA2" w:rsidP="00600DA2">
      <w:pPr>
        <w:pStyle w:val="ListParagraph"/>
        <w:numPr>
          <w:ilvl w:val="0"/>
          <w:numId w:val="28"/>
        </w:numPr>
        <w:tabs>
          <w:tab w:val="clear" w:pos="720"/>
          <w:tab w:val="left" w:pos="45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Does the proposed community service project enhance </w:t>
      </w:r>
      <w:r w:rsidRPr="005A16F2">
        <w:rPr>
          <w:rFonts w:ascii="Times New Roman" w:hAnsi="Times New Roman"/>
          <w:sz w:val="24"/>
          <w:szCs w:val="24"/>
        </w:rPr>
        <w:t xml:space="preserve">collaborations and linkages with local and overseas stakeholders and partners, </w:t>
      </w:r>
      <w:r w:rsidRPr="005A16F2">
        <w:rPr>
          <w:rFonts w:ascii="Times New Roman" w:hAnsi="Times New Roman" w:cs="Times New Roman"/>
          <w:sz w:val="24"/>
          <w:szCs w:val="24"/>
          <w:lang w:val="en-GB"/>
        </w:rPr>
        <w:t xml:space="preserve">Yes  ___  No ___ </w:t>
      </w:r>
    </w:p>
    <w:p w:rsidR="00600DA2" w:rsidRPr="00275583" w:rsidRDefault="00600DA2" w:rsidP="006F2FE2">
      <w:pPr>
        <w:tabs>
          <w:tab w:val="clear" w:pos="720"/>
          <w:tab w:val="left" w:pos="540"/>
        </w:tabs>
        <w:spacing w:after="0" w:line="36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5583">
        <w:rPr>
          <w:rFonts w:ascii="Times New Roman" w:hAnsi="Times New Roman" w:cs="Times New Roman"/>
          <w:sz w:val="24"/>
          <w:szCs w:val="24"/>
          <w:lang w:val="en-GB"/>
        </w:rPr>
        <w:t xml:space="preserve">If </w:t>
      </w:r>
      <w:r w:rsidR="006F2FE2" w:rsidRPr="00275583">
        <w:rPr>
          <w:rFonts w:ascii="Times New Roman" w:hAnsi="Times New Roman" w:cs="Times New Roman"/>
          <w:sz w:val="24"/>
          <w:szCs w:val="24"/>
          <w:lang w:val="en-GB"/>
        </w:rPr>
        <w:t xml:space="preserve">80% </w:t>
      </w:r>
      <w:r w:rsidRPr="00275583">
        <w:rPr>
          <w:rFonts w:ascii="Times New Roman" w:hAnsi="Times New Roman" w:cs="Times New Roman"/>
          <w:sz w:val="24"/>
          <w:szCs w:val="24"/>
          <w:lang w:val="en-GB"/>
        </w:rPr>
        <w:t xml:space="preserve">of the above is “yes”, the proposal </w:t>
      </w:r>
      <w:r w:rsidR="006F2FE2" w:rsidRPr="00275583">
        <w:rPr>
          <w:rFonts w:ascii="Times New Roman" w:hAnsi="Times New Roman" w:cs="Times New Roman"/>
          <w:sz w:val="24"/>
          <w:szCs w:val="24"/>
          <w:lang w:val="en-GB"/>
        </w:rPr>
        <w:t xml:space="preserve">shall </w:t>
      </w:r>
      <w:r w:rsidRPr="00275583">
        <w:rPr>
          <w:rFonts w:ascii="Times New Roman" w:hAnsi="Times New Roman" w:cs="Times New Roman"/>
          <w:sz w:val="24"/>
          <w:szCs w:val="24"/>
          <w:lang w:val="en-GB"/>
        </w:rPr>
        <w:t>be considered for the next</w:t>
      </w:r>
      <w:r w:rsidR="006F2FE2" w:rsidRPr="002755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75583">
        <w:rPr>
          <w:rFonts w:ascii="Times New Roman" w:hAnsi="Times New Roman" w:cs="Times New Roman"/>
          <w:sz w:val="24"/>
          <w:szCs w:val="24"/>
          <w:lang w:val="en-GB"/>
        </w:rPr>
        <w:t>specific criteria.</w:t>
      </w:r>
    </w:p>
    <w:p w:rsidR="00B63C9F" w:rsidRDefault="00B63C9F" w:rsidP="00600DA2">
      <w:pPr>
        <w:pStyle w:val="Heading3"/>
        <w:numPr>
          <w:ilvl w:val="2"/>
          <w:numId w:val="40"/>
        </w:numPr>
      </w:pPr>
      <w:bookmarkStart w:id="8" w:name="_Toc456270316"/>
      <w:r w:rsidRPr="00957FC6">
        <w:t>Specific</w:t>
      </w:r>
      <w:r w:rsidRPr="003D5463">
        <w:t xml:space="preserve"> </w:t>
      </w:r>
      <w:r w:rsidRPr="00957FC6">
        <w:t>criteria</w:t>
      </w:r>
      <w:bookmarkEnd w:id="8"/>
    </w:p>
    <w:p w:rsidR="00B63C9F" w:rsidRDefault="00B63C9F" w:rsidP="00B63C9F">
      <w:pPr>
        <w:pStyle w:val="BodyText"/>
        <w:tabs>
          <w:tab w:val="left" w:pos="0"/>
        </w:tabs>
        <w:spacing w:after="120" w:line="360" w:lineRule="auto"/>
      </w:pPr>
      <w:r>
        <w:t xml:space="preserve">The members of the evaluation committee, chaired by the </w:t>
      </w:r>
      <w:r w:rsidR="006F2FE2">
        <w:t xml:space="preserve">RCSC head </w:t>
      </w:r>
      <w:r w:rsidRPr="00957FC6">
        <w:t>will give independent marks to each of the proposals</w:t>
      </w:r>
      <w:r>
        <w:t xml:space="preserve"> according to criteria in Table </w:t>
      </w:r>
      <w:r w:rsidR="00046461">
        <w:t>1</w:t>
      </w:r>
      <w:r>
        <w:t xml:space="preserve">. </w:t>
      </w:r>
    </w:p>
    <w:p w:rsidR="005230C6" w:rsidRPr="003D74D1" w:rsidRDefault="003D74D1" w:rsidP="003D74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Specific criteria</w:t>
      </w:r>
      <w:r w:rsidR="00553692" w:rsidRPr="003D74D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776538" w:rsidRPr="00CA644C" w:rsidRDefault="000116EC" w:rsidP="00776538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9439BA"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776538" w:rsidRPr="00414D8C">
        <w:rPr>
          <w:rFonts w:ascii="Times New Roman" w:hAnsi="Times New Roman"/>
          <w:b/>
          <w:sz w:val="24"/>
          <w:szCs w:val="24"/>
        </w:rPr>
        <w:t>Relevance of the involv</w:t>
      </w:r>
      <w:r w:rsidR="006F2FE2">
        <w:rPr>
          <w:rFonts w:ascii="Times New Roman" w:hAnsi="Times New Roman"/>
          <w:b/>
          <w:sz w:val="24"/>
          <w:szCs w:val="24"/>
        </w:rPr>
        <w:t>ed</w:t>
      </w:r>
      <w:r w:rsidR="00776538" w:rsidRPr="00414D8C">
        <w:rPr>
          <w:rFonts w:ascii="Times New Roman" w:hAnsi="Times New Roman"/>
          <w:b/>
          <w:sz w:val="24"/>
          <w:szCs w:val="24"/>
        </w:rPr>
        <w:t xml:space="preserve"> staffs to the proposed subject matter</w:t>
      </w:r>
      <w:r w:rsidR="008F52AB" w:rsidRPr="00414D8C">
        <w:rPr>
          <w:rFonts w:ascii="Times New Roman" w:hAnsi="Times New Roman"/>
          <w:b/>
          <w:sz w:val="24"/>
          <w:szCs w:val="24"/>
        </w:rPr>
        <w:t xml:space="preserve"> (20%)</w:t>
      </w:r>
    </w:p>
    <w:p w:rsidR="00CA644C" w:rsidRDefault="00CA644C" w:rsidP="00CA644C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A644C">
        <w:rPr>
          <w:rFonts w:ascii="Times New Roman" w:hAnsi="Times New Roman"/>
          <w:sz w:val="24"/>
          <w:szCs w:val="24"/>
        </w:rPr>
        <w:t xml:space="preserve">The staffs who get involved in the community service are expected to be knowledgeable </w:t>
      </w:r>
      <w:r>
        <w:rPr>
          <w:rFonts w:ascii="Times New Roman" w:hAnsi="Times New Roman"/>
          <w:sz w:val="24"/>
          <w:szCs w:val="24"/>
        </w:rPr>
        <w:t xml:space="preserve">and expertise on </w:t>
      </w:r>
      <w:r w:rsidRPr="00CA644C">
        <w:rPr>
          <w:rFonts w:ascii="Times New Roman" w:hAnsi="Times New Roman"/>
          <w:sz w:val="24"/>
          <w:szCs w:val="24"/>
        </w:rPr>
        <w:t>the subject matter they would intend to provide</w:t>
      </w:r>
      <w:r w:rsidR="002A53F3">
        <w:rPr>
          <w:rFonts w:ascii="Times New Roman" w:hAnsi="Times New Roman"/>
          <w:sz w:val="24"/>
          <w:szCs w:val="24"/>
        </w:rPr>
        <w:t xml:space="preserve"> the services</w:t>
      </w:r>
      <w:r w:rsidRPr="00CA64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3C38" w:rsidRPr="00414D8C" w:rsidRDefault="009726DB" w:rsidP="00AB3C38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D1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AB3C38" w:rsidRPr="00414D8C">
        <w:rPr>
          <w:rFonts w:ascii="Times New Roman" w:hAnsi="Times New Roman"/>
          <w:b/>
          <w:sz w:val="24"/>
          <w:szCs w:val="24"/>
        </w:rPr>
        <w:t>Clarity of the Scope of the community services works</w:t>
      </w:r>
      <w:r w:rsidR="00AB3C38"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(10%): </w:t>
      </w:r>
    </w:p>
    <w:p w:rsidR="00AB3C38" w:rsidRPr="002A53F3" w:rsidRDefault="002A53F3" w:rsidP="002A53F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3F3">
        <w:rPr>
          <w:rFonts w:ascii="Times New Roman" w:hAnsi="Times New Roman"/>
          <w:sz w:val="24"/>
          <w:szCs w:val="24"/>
        </w:rPr>
        <w:t>The project is c</w:t>
      </w:r>
      <w:r w:rsidR="00AB3C38" w:rsidRPr="002A53F3">
        <w:rPr>
          <w:rFonts w:ascii="Times New Roman" w:hAnsi="Times New Roman"/>
          <w:sz w:val="24"/>
          <w:szCs w:val="24"/>
        </w:rPr>
        <w:t xml:space="preserve">learly and eloquently stated </w:t>
      </w:r>
      <w:r w:rsidRPr="002A53F3">
        <w:rPr>
          <w:rFonts w:ascii="Times New Roman" w:hAnsi="Times New Roman"/>
          <w:sz w:val="24"/>
          <w:szCs w:val="24"/>
        </w:rPr>
        <w:t>and it is a</w:t>
      </w:r>
      <w:r w:rsidR="00AB3C38" w:rsidRPr="002A53F3">
        <w:rPr>
          <w:rFonts w:ascii="Times New Roman" w:hAnsi="Times New Roman"/>
          <w:sz w:val="24"/>
          <w:szCs w:val="24"/>
        </w:rPr>
        <w:t>chievable under the proposed context and provisions</w:t>
      </w:r>
    </w:p>
    <w:p w:rsidR="00BA33AB" w:rsidRPr="00414D8C" w:rsidRDefault="005A5D11" w:rsidP="00BA33A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5D1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63054B" w:rsidRPr="00AB3C38">
        <w:rPr>
          <w:rFonts w:ascii="Times New Roman" w:eastAsia="Times New Roman" w:hAnsi="Times New Roman" w:cs="Times New Roman"/>
          <w:b/>
          <w:sz w:val="24"/>
          <w:szCs w:val="24"/>
        </w:rPr>
        <w:t xml:space="preserve">Demonstrates </w:t>
      </w:r>
      <w:r w:rsidR="00C655BD">
        <w:rPr>
          <w:rFonts w:ascii="Times New Roman" w:eastAsia="Times New Roman" w:hAnsi="Times New Roman" w:cs="Times New Roman"/>
          <w:b/>
          <w:sz w:val="24"/>
          <w:szCs w:val="24"/>
        </w:rPr>
        <w:t>the</w:t>
      </w:r>
      <w:r w:rsidR="0063054B" w:rsidRPr="00AB3C38">
        <w:rPr>
          <w:rFonts w:ascii="Times New Roman" w:eastAsia="Times New Roman" w:hAnsi="Times New Roman" w:cs="Times New Roman"/>
          <w:b/>
          <w:sz w:val="24"/>
          <w:szCs w:val="24"/>
        </w:rPr>
        <w:t xml:space="preserve"> benefit</w:t>
      </w:r>
      <w:r w:rsidR="00C655BD">
        <w:rPr>
          <w:rFonts w:ascii="Times New Roman" w:eastAsia="Times New Roman" w:hAnsi="Times New Roman" w:cs="Times New Roman"/>
          <w:b/>
          <w:sz w:val="24"/>
          <w:szCs w:val="24"/>
        </w:rPr>
        <w:t xml:space="preserve"> to</w:t>
      </w:r>
      <w:r w:rsidR="0063054B" w:rsidRPr="00AB3C38">
        <w:rPr>
          <w:rFonts w:ascii="Times New Roman" w:eastAsia="Times New Roman" w:hAnsi="Times New Roman" w:cs="Times New Roman"/>
          <w:b/>
          <w:sz w:val="24"/>
          <w:szCs w:val="24"/>
        </w:rPr>
        <w:t xml:space="preserve"> the commu</w:t>
      </w:r>
      <w:r w:rsidR="00FC6462">
        <w:rPr>
          <w:rFonts w:ascii="Times New Roman" w:eastAsia="Times New Roman" w:hAnsi="Times New Roman" w:cs="Times New Roman"/>
          <w:b/>
          <w:sz w:val="24"/>
          <w:szCs w:val="24"/>
        </w:rPr>
        <w:t>nity and partnership</w:t>
      </w:r>
      <w:r w:rsidR="00BA33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33AB" w:rsidRPr="00414D8C">
        <w:rPr>
          <w:rFonts w:ascii="Times New Roman" w:hAnsi="Times New Roman"/>
          <w:b/>
          <w:sz w:val="24"/>
          <w:szCs w:val="24"/>
        </w:rPr>
        <w:t>(</w:t>
      </w:r>
      <w:r w:rsidR="00FC6462">
        <w:rPr>
          <w:rFonts w:ascii="Times New Roman" w:hAnsi="Times New Roman"/>
          <w:b/>
          <w:sz w:val="24"/>
          <w:szCs w:val="24"/>
        </w:rPr>
        <w:t>20</w:t>
      </w:r>
      <w:r w:rsidR="00BA33AB" w:rsidRPr="00414D8C">
        <w:rPr>
          <w:rFonts w:ascii="Times New Roman" w:hAnsi="Times New Roman"/>
          <w:b/>
          <w:sz w:val="24"/>
          <w:szCs w:val="24"/>
        </w:rPr>
        <w:t>%)</w:t>
      </w:r>
    </w:p>
    <w:p w:rsidR="00BA33AB" w:rsidRPr="00BA33AB" w:rsidRDefault="0063054B" w:rsidP="00BA33AB">
      <w:pPr>
        <w:pStyle w:val="ListParagraph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5BD">
        <w:rPr>
          <w:rFonts w:ascii="Times New Roman" w:eastAsia="Times New Roman" w:hAnsi="Times New Roman" w:cs="Times New Roman"/>
          <w:sz w:val="24"/>
          <w:szCs w:val="24"/>
        </w:rPr>
        <w:t>Demonstrates collaborative partnerships with other organi</w:t>
      </w:r>
      <w:r w:rsidR="00E13EF6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C655BD">
        <w:rPr>
          <w:rFonts w:ascii="Times New Roman" w:eastAsia="Times New Roman" w:hAnsi="Times New Roman" w:cs="Times New Roman"/>
          <w:sz w:val="24"/>
          <w:szCs w:val="24"/>
        </w:rPr>
        <w:t>ations and has stakeholder support</w:t>
      </w:r>
      <w:r w:rsidR="002A5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53F3" w:rsidRPr="00C655BD">
        <w:rPr>
          <w:rFonts w:ascii="Times New Roman" w:eastAsia="Times New Roman" w:hAnsi="Times New Roman" w:cs="Times New Roman"/>
          <w:sz w:val="24"/>
          <w:szCs w:val="24"/>
        </w:rPr>
        <w:t>(Evidence</w:t>
      </w:r>
      <w:r w:rsidR="002A53F3">
        <w:rPr>
          <w:rFonts w:ascii="Times New Roman" w:eastAsia="Times New Roman" w:hAnsi="Times New Roman" w:cs="Times New Roman"/>
          <w:sz w:val="24"/>
          <w:szCs w:val="24"/>
        </w:rPr>
        <w:t xml:space="preserve"> /support letter</w:t>
      </w:r>
      <w:r w:rsidR="002A53F3" w:rsidRPr="00C655BD">
        <w:rPr>
          <w:rFonts w:ascii="Times New Roman" w:eastAsia="Times New Roman" w:hAnsi="Times New Roman" w:cs="Times New Roman"/>
          <w:sz w:val="24"/>
          <w:szCs w:val="24"/>
        </w:rPr>
        <w:t xml:space="preserve"> may be required)</w:t>
      </w:r>
      <w:r w:rsidR="00C655BD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5D11" w:rsidRPr="00C65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3C38" w:rsidRPr="00C655BD">
        <w:rPr>
          <w:rFonts w:ascii="Times New Roman" w:eastAsia="Times New Roman" w:hAnsi="Times New Roman" w:cs="Times New Roman"/>
          <w:sz w:val="24"/>
          <w:szCs w:val="24"/>
        </w:rPr>
        <w:t xml:space="preserve"> Responds to an identified need and/or an emerging issue in the community</w:t>
      </w:r>
      <w:r w:rsidR="00C655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A33AB" w:rsidRPr="00414D8C" w:rsidRDefault="00BA33AB" w:rsidP="00BA33AB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/>
          <w:b/>
          <w:sz w:val="24"/>
          <w:szCs w:val="24"/>
        </w:rPr>
        <w:t xml:space="preserve">  The </w:t>
      </w:r>
      <w:r>
        <w:rPr>
          <w:rFonts w:ascii="Times New Roman" w:hAnsi="Times New Roman"/>
          <w:b/>
          <w:sz w:val="24"/>
          <w:szCs w:val="24"/>
        </w:rPr>
        <w:t xml:space="preserve">impact of outcomes of the work </w:t>
      </w:r>
      <w:r w:rsidRPr="00414D8C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10</w:t>
      </w:r>
      <w:r w:rsidRPr="00414D8C">
        <w:rPr>
          <w:rFonts w:ascii="Times New Roman" w:hAnsi="Times New Roman"/>
          <w:b/>
          <w:sz w:val="24"/>
          <w:szCs w:val="24"/>
        </w:rPr>
        <w:t>%)</w:t>
      </w:r>
    </w:p>
    <w:p w:rsidR="009726DB" w:rsidRPr="00BA33AB" w:rsidRDefault="00BA33AB" w:rsidP="002A53F3">
      <w:pPr>
        <w:pStyle w:val="ListParagraph"/>
        <w:tabs>
          <w:tab w:val="clear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Every researcher is expected to produce feasible and tangible output which can be serving as input for the on-going development activities and solve the problem of the societies. </w:t>
      </w:r>
      <w:r>
        <w:rPr>
          <w:rFonts w:ascii="Times New Roman" w:eastAsia="Times New Roman" w:hAnsi="Times New Roman" w:cs="Times New Roman"/>
          <w:sz w:val="24"/>
          <w:szCs w:val="24"/>
        </w:rPr>
        <w:t>The project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lastRenderedPageBreak/>
        <w:t>demonstrates measurable outcomes (eg: feedback will be gathered)</w:t>
      </w:r>
      <w:r w:rsidR="00E13EF6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r w:rsidR="00FC6462" w:rsidRPr="00FC64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462">
        <w:rPr>
          <w:rFonts w:ascii="Times New Roman" w:eastAsia="Times New Roman" w:hAnsi="Times New Roman" w:cs="Times New Roman"/>
          <w:sz w:val="24"/>
          <w:szCs w:val="24"/>
        </w:rPr>
        <w:t>Number of beneficiaries should be considered, if possible.</w:t>
      </w:r>
    </w:p>
    <w:p w:rsidR="00C3370B" w:rsidRPr="00414D8C" w:rsidRDefault="002A53F3" w:rsidP="002A53F3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C3370B" w:rsidRPr="00414D8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Academic qualification and experiences of </w:t>
      </w:r>
      <w:r w:rsidR="008A1901" w:rsidRPr="00414D8C">
        <w:rPr>
          <w:rFonts w:ascii="Times New Roman" w:hAnsi="Times New Roman" w:cs="Times New Roman"/>
          <w:b/>
          <w:bCs/>
          <w:sz w:val="24"/>
          <w:szCs w:val="24"/>
          <w:lang w:val="en-GB"/>
        </w:rPr>
        <w:t>the</w:t>
      </w:r>
      <w:r w:rsidR="00C3370B" w:rsidRPr="00414D8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team </w:t>
      </w:r>
      <w:r w:rsidR="00E07141" w:rsidRPr="00414D8C">
        <w:rPr>
          <w:rFonts w:ascii="Times New Roman" w:hAnsi="Times New Roman" w:cs="Times New Roman"/>
          <w:b/>
          <w:sz w:val="24"/>
          <w:szCs w:val="24"/>
          <w:lang w:val="en-GB"/>
        </w:rPr>
        <w:t>(</w:t>
      </w:r>
      <w:r w:rsidR="00312616" w:rsidRPr="00414D8C">
        <w:rPr>
          <w:rFonts w:ascii="Times New Roman" w:hAnsi="Times New Roman" w:cs="Times New Roman"/>
          <w:b/>
          <w:sz w:val="24"/>
          <w:szCs w:val="24"/>
          <w:lang w:val="en-GB"/>
        </w:rPr>
        <w:t>10%</w:t>
      </w:r>
      <w:r w:rsidR="00E07141"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): 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This is to measure the professional knowledge, skill and </w:t>
      </w:r>
      <w:r w:rsidR="00EE2D95" w:rsidRPr="00414D8C">
        <w:rPr>
          <w:rFonts w:ascii="Times New Roman" w:hAnsi="Times New Roman" w:cs="Times New Roman"/>
          <w:sz w:val="24"/>
          <w:szCs w:val="24"/>
          <w:lang w:val="en-GB"/>
        </w:rPr>
        <w:t>attitude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230C6" w:rsidRPr="00414D8C" w:rsidRDefault="00C3370B" w:rsidP="006031E9">
      <w:pPr>
        <w:pStyle w:val="ListParagraph"/>
        <w:numPr>
          <w:ilvl w:val="0"/>
          <w:numId w:val="15"/>
        </w:numPr>
        <w:tabs>
          <w:tab w:val="clear" w:pos="1510"/>
          <w:tab w:val="left" w:pos="144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sz w:val="24"/>
          <w:szCs w:val="24"/>
          <w:lang w:val="en-GB"/>
        </w:rPr>
        <w:t>Member of the team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having an </w:t>
      </w:r>
      <w:r w:rsidR="00EE2D95" w:rsidRPr="00414D8C">
        <w:rPr>
          <w:rFonts w:ascii="Times New Roman" w:hAnsi="Times New Roman" w:cs="Times New Roman"/>
          <w:sz w:val="24"/>
          <w:szCs w:val="24"/>
          <w:lang w:val="en-GB"/>
        </w:rPr>
        <w:t>academic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rank of </w:t>
      </w:r>
      <w:r w:rsidR="00065EB0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Assistant  </w:t>
      </w:r>
      <w:r w:rsidR="00E84424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Professor or </w:t>
      </w:r>
      <w:r w:rsidR="009E024E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above </w:t>
      </w:r>
      <w:r w:rsidR="00E84424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experiences of </w:t>
      </w:r>
      <w:r w:rsidR="00275583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1D4449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more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, 1 and 0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>research project</w:t>
      </w:r>
      <w:r w:rsidR="00E13EF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4424" w:rsidRPr="00414D8C">
        <w:rPr>
          <w:rFonts w:ascii="Times New Roman" w:hAnsi="Times New Roman" w:cs="Times New Roman"/>
          <w:sz w:val="24"/>
          <w:szCs w:val="24"/>
          <w:lang w:val="en-GB"/>
        </w:rPr>
        <w:t>relevant to the intended project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get 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F97E4F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, respectively.</w:t>
      </w:r>
    </w:p>
    <w:p w:rsidR="005230C6" w:rsidRPr="00414D8C" w:rsidRDefault="00C3370B" w:rsidP="006031E9">
      <w:pPr>
        <w:pStyle w:val="ListParagraph"/>
        <w:numPr>
          <w:ilvl w:val="0"/>
          <w:numId w:val="15"/>
        </w:numPr>
        <w:tabs>
          <w:tab w:val="clear" w:pos="1510"/>
          <w:tab w:val="num" w:pos="117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sz w:val="24"/>
          <w:szCs w:val="24"/>
          <w:lang w:val="en-GB"/>
        </w:rPr>
        <w:t>Member of the team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having an academic rank of </w:t>
      </w:r>
      <w:r w:rsidR="007B4356" w:rsidRPr="00414D8C">
        <w:rPr>
          <w:rFonts w:ascii="Times New Roman" w:hAnsi="Times New Roman" w:cs="Times New Roman"/>
          <w:sz w:val="24"/>
          <w:szCs w:val="24"/>
          <w:lang w:val="en-GB"/>
        </w:rPr>
        <w:t>lecturer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experience of </w:t>
      </w:r>
      <w:r w:rsidR="00275583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1D4449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="00764367" w:rsidRPr="00414D8C">
        <w:rPr>
          <w:rFonts w:ascii="Times New Roman" w:hAnsi="Times New Roman" w:cs="Times New Roman"/>
          <w:sz w:val="24"/>
          <w:szCs w:val="24"/>
          <w:lang w:val="en-GB"/>
        </w:rPr>
        <w:t>more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, 1 and 0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research </w:t>
      </w:r>
      <w:r w:rsidR="00A71411">
        <w:rPr>
          <w:rFonts w:ascii="Times New Roman" w:hAnsi="Times New Roman" w:cs="Times New Roman"/>
          <w:sz w:val="24"/>
          <w:szCs w:val="24"/>
          <w:lang w:val="en-GB"/>
        </w:rPr>
        <w:t>relevance</w:t>
      </w:r>
      <w:r w:rsidR="00765CD3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to the intended project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>get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7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6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F97E4F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5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>, respectively.</w:t>
      </w:r>
    </w:p>
    <w:p w:rsidR="005230C6" w:rsidRPr="00414D8C" w:rsidRDefault="00A71411" w:rsidP="006031E9">
      <w:pPr>
        <w:pStyle w:val="ListParagraph"/>
        <w:numPr>
          <w:ilvl w:val="0"/>
          <w:numId w:val="15"/>
        </w:numPr>
        <w:tabs>
          <w:tab w:val="clear" w:pos="1510"/>
          <w:tab w:val="num" w:pos="117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Member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having an academic rank of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ssistant 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ecturer and 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with </w:t>
      </w:r>
      <w:r w:rsidR="00E5031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experience of  </w:t>
      </w:r>
      <w:r w:rsidR="00275583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1D4449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or </w:t>
      </w:r>
      <w:r w:rsidR="00764367" w:rsidRPr="00414D8C">
        <w:rPr>
          <w:rFonts w:ascii="Times New Roman" w:hAnsi="Times New Roman" w:cs="Times New Roman"/>
          <w:sz w:val="24"/>
          <w:szCs w:val="24"/>
          <w:lang w:val="en-GB"/>
        </w:rPr>
        <w:t>more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, 1 and 0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research </w:t>
      </w:r>
      <w:r w:rsidR="00765CD3" w:rsidRPr="00414D8C">
        <w:rPr>
          <w:rFonts w:ascii="Times New Roman" w:hAnsi="Times New Roman" w:cs="Times New Roman"/>
          <w:sz w:val="24"/>
          <w:szCs w:val="24"/>
          <w:lang w:val="en-GB"/>
        </w:rPr>
        <w:t>relevan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765CD3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to the intended project 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>g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et 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E07141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F97E4F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>, respectively.</w:t>
      </w:r>
    </w:p>
    <w:p w:rsidR="00C84708" w:rsidRPr="00414D8C" w:rsidRDefault="00E07141" w:rsidP="006031E9">
      <w:pPr>
        <w:pStyle w:val="ListParagraph"/>
        <w:numPr>
          <w:ilvl w:val="0"/>
          <w:numId w:val="16"/>
        </w:numPr>
        <w:tabs>
          <w:tab w:val="clear" w:pos="1510"/>
          <w:tab w:val="num" w:pos="117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sz w:val="24"/>
          <w:szCs w:val="24"/>
          <w:lang w:val="en-GB"/>
        </w:rPr>
        <w:t>Researchers having an academic rank less than the</w:t>
      </w:r>
      <w:r w:rsidR="00514153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above once will get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95487C" w:rsidRPr="00414D8C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414D8C" w:rsidRPr="00414D8C">
        <w:rPr>
          <w:rFonts w:ascii="Times New Roman" w:hAnsi="Times New Roman" w:cs="Times New Roman"/>
          <w:sz w:val="24"/>
          <w:szCs w:val="24"/>
          <w:lang w:val="en-GB"/>
        </w:rPr>
        <w:t>10</w:t>
      </w:r>
      <w:r w:rsidR="00C3370B" w:rsidRPr="00414D8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B4356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C655BD" w:rsidRPr="002A53F3" w:rsidRDefault="00C655BD" w:rsidP="002A53F3">
      <w:pPr>
        <w:pStyle w:val="ListParagraph"/>
        <w:numPr>
          <w:ilvl w:val="2"/>
          <w:numId w:val="18"/>
        </w:numPr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3F3">
        <w:rPr>
          <w:rFonts w:ascii="Times New Roman" w:hAnsi="Times New Roman"/>
          <w:b/>
          <w:sz w:val="24"/>
          <w:szCs w:val="24"/>
        </w:rPr>
        <w:t>Clarity and Adequacy of the Proposed Methods of the Community Services (10%)</w:t>
      </w:r>
    </w:p>
    <w:p w:rsidR="00C655BD" w:rsidRPr="00C655BD" w:rsidRDefault="00C655BD" w:rsidP="00C655BD">
      <w:pPr>
        <w:pStyle w:val="ListParagraph"/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/>
          <w:sz w:val="24"/>
          <w:szCs w:val="24"/>
        </w:rPr>
        <w:t>It evaluates if the community services proposal employs standard procedures and/or protocols and tools</w:t>
      </w:r>
      <w:r>
        <w:rPr>
          <w:rFonts w:ascii="Times New Roman" w:hAnsi="Times New Roman"/>
          <w:sz w:val="24"/>
          <w:szCs w:val="24"/>
        </w:rPr>
        <w:t xml:space="preserve"> to achieve the objectives, m</w:t>
      </w:r>
      <w:r w:rsidRPr="006B1D34">
        <w:rPr>
          <w:rFonts w:ascii="Times New Roman" w:hAnsi="Times New Roman"/>
          <w:sz w:val="24"/>
          <w:szCs w:val="24"/>
        </w:rPr>
        <w:t>ethodological suitability</w:t>
      </w:r>
      <w:r>
        <w:rPr>
          <w:rFonts w:ascii="Times New Roman" w:hAnsi="Times New Roman"/>
          <w:sz w:val="24"/>
          <w:szCs w:val="24"/>
        </w:rPr>
        <w:t xml:space="preserve"> need to be assessed</w:t>
      </w:r>
    </w:p>
    <w:p w:rsidR="005230C6" w:rsidRPr="00414D8C" w:rsidRDefault="006031E9" w:rsidP="00C655BD">
      <w:pPr>
        <w:pStyle w:val="ListParagraph"/>
        <w:numPr>
          <w:ilvl w:val="2"/>
          <w:numId w:val="18"/>
        </w:numPr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b/>
          <w:sz w:val="24"/>
          <w:szCs w:val="24"/>
          <w:lang w:val="en-GB"/>
        </w:rPr>
        <w:t>Work plan (</w:t>
      </w:r>
      <w:r w:rsidR="00FC6462">
        <w:rPr>
          <w:rFonts w:ascii="Times New Roman" w:hAnsi="Times New Roman" w:cs="Times New Roman"/>
          <w:b/>
          <w:sz w:val="24"/>
          <w:szCs w:val="24"/>
          <w:lang w:val="en-GB"/>
        </w:rPr>
        <w:t xml:space="preserve">5 </w:t>
      </w:r>
      <w:r w:rsidR="00E07141" w:rsidRPr="00414D8C">
        <w:rPr>
          <w:rFonts w:ascii="Times New Roman" w:hAnsi="Times New Roman" w:cs="Times New Roman"/>
          <w:b/>
          <w:sz w:val="24"/>
          <w:szCs w:val="24"/>
          <w:lang w:val="en-GB"/>
        </w:rPr>
        <w:t>%)</w:t>
      </w:r>
    </w:p>
    <w:p w:rsidR="0063054B" w:rsidRPr="00C655BD" w:rsidRDefault="00AB3C38" w:rsidP="00C655BD">
      <w:pPr>
        <w:pStyle w:val="ListParagraph"/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54B">
        <w:rPr>
          <w:rFonts w:ascii="Times New Roman" w:eastAsia="Times New Roman" w:hAnsi="Times New Roman" w:cs="Times New Roman"/>
          <w:sz w:val="24"/>
          <w:szCs w:val="24"/>
        </w:rPr>
        <w:t>Demonstrates capacity to successfully undertake the proposal within the agreed timeframes</w:t>
      </w:r>
      <w:r w:rsidR="006B1D34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52CE6" w:rsidRPr="00414D8C" w:rsidRDefault="00897628" w:rsidP="002A53F3">
      <w:pPr>
        <w:pStyle w:val="ListParagraph"/>
        <w:numPr>
          <w:ilvl w:val="1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FA40E8" w:rsidRPr="00414D8C">
        <w:rPr>
          <w:rFonts w:ascii="Times New Roman" w:hAnsi="Times New Roman" w:cs="Times New Roman"/>
          <w:b/>
          <w:sz w:val="24"/>
          <w:szCs w:val="24"/>
          <w:lang w:val="en-GB"/>
        </w:rPr>
        <w:t>Budget</w:t>
      </w:r>
      <w:r w:rsidR="00C3370B"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rationality </w:t>
      </w:r>
      <w:r w:rsidR="006F3B2C" w:rsidRPr="00414D8C">
        <w:rPr>
          <w:rFonts w:ascii="Times New Roman" w:hAnsi="Times New Roman" w:cs="Times New Roman"/>
          <w:b/>
          <w:sz w:val="24"/>
          <w:szCs w:val="24"/>
          <w:lang w:val="en-GB"/>
        </w:rPr>
        <w:t>*</w:t>
      </w:r>
      <w:r w:rsidR="00E81573">
        <w:rPr>
          <w:rFonts w:ascii="Times New Roman" w:hAnsi="Times New Roman" w:cs="Times New Roman"/>
          <w:b/>
          <w:sz w:val="24"/>
          <w:szCs w:val="24"/>
          <w:lang w:val="en-GB"/>
        </w:rPr>
        <w:t>versus activity</w:t>
      </w:r>
      <w:r w:rsidR="00F7478E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(15</w:t>
      </w:r>
      <w:r w:rsidR="00FA40E8" w:rsidRPr="00414D8C">
        <w:rPr>
          <w:rFonts w:ascii="Times New Roman" w:hAnsi="Times New Roman" w:cs="Times New Roman"/>
          <w:b/>
          <w:sz w:val="24"/>
          <w:szCs w:val="24"/>
          <w:lang w:val="en-GB"/>
        </w:rPr>
        <w:t>%)</w:t>
      </w:r>
    </w:p>
    <w:p w:rsidR="00752CE6" w:rsidRDefault="00084C74" w:rsidP="00723127">
      <w:pPr>
        <w:pStyle w:val="ListParagraph"/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budget of the community service proposal need to reflect the very meaning of serving the societies as it is considered as</w:t>
      </w:r>
      <w:r w:rsidR="00723127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unpaid services and budget request should be </w:t>
      </w:r>
      <w:r w:rsidR="00F357EA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reasonable and 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 xml:space="preserve">rational that </w:t>
      </w:r>
      <w:r w:rsidR="00F357EA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cover </w:t>
      </w:r>
      <w:r w:rsidR="00723127" w:rsidRPr="00414D8C">
        <w:rPr>
          <w:rFonts w:ascii="Times New Roman" w:hAnsi="Times New Roman" w:cs="Times New Roman"/>
          <w:sz w:val="24"/>
          <w:szCs w:val="24"/>
          <w:lang w:val="en-GB"/>
        </w:rPr>
        <w:t>essential</w:t>
      </w:r>
      <w:r w:rsidR="00F357EA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23127" w:rsidRPr="00414D8C">
        <w:rPr>
          <w:rFonts w:ascii="Times New Roman" w:hAnsi="Times New Roman" w:cs="Times New Roman"/>
          <w:sz w:val="24"/>
          <w:szCs w:val="24"/>
          <w:lang w:val="en-GB"/>
        </w:rPr>
        <w:t>cost</w:t>
      </w:r>
      <w:r w:rsidR="00F357EA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1573">
        <w:rPr>
          <w:rFonts w:ascii="Times New Roman" w:hAnsi="Times New Roman" w:cs="Times New Roman"/>
          <w:sz w:val="24"/>
          <w:szCs w:val="24"/>
          <w:lang w:val="en-GB"/>
        </w:rPr>
        <w:t>only</w:t>
      </w:r>
      <w:r w:rsidR="00ED5081" w:rsidRPr="00414D8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521C3" w:rsidRDefault="00CE7B55" w:rsidP="00B521C3">
      <w:pPr>
        <w:pStyle w:val="ListParagraph"/>
        <w:numPr>
          <w:ilvl w:val="0"/>
          <w:numId w:val="43"/>
        </w:numPr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Does</w:t>
      </w:r>
      <w:r w:rsidR="009F3D63">
        <w:rPr>
          <w:rFonts w:ascii="Times New Roman" w:hAnsi="Times New Roman"/>
          <w:sz w:val="24"/>
          <w:szCs w:val="24"/>
          <w:lang w:val="en-GB"/>
        </w:rPr>
        <w:t xml:space="preserve"> the</w:t>
      </w:r>
      <w:r w:rsidR="00B521C3">
        <w:rPr>
          <w:rFonts w:ascii="Times New Roman" w:hAnsi="Times New Roman"/>
          <w:sz w:val="24"/>
          <w:szCs w:val="24"/>
          <w:lang w:val="en-GB"/>
        </w:rPr>
        <w:t xml:space="preserve"> majority of the budget item </w:t>
      </w:r>
      <w:r w:rsidR="00FC6462">
        <w:rPr>
          <w:rFonts w:ascii="Times New Roman" w:hAnsi="Times New Roman"/>
          <w:sz w:val="24"/>
          <w:szCs w:val="24"/>
          <w:lang w:val="en-GB"/>
        </w:rPr>
        <w:t>match</w:t>
      </w:r>
      <w:r w:rsidR="00B521C3">
        <w:rPr>
          <w:rFonts w:ascii="Times New Roman" w:hAnsi="Times New Roman"/>
          <w:sz w:val="24"/>
          <w:szCs w:val="24"/>
          <w:lang w:val="en-GB"/>
        </w:rPr>
        <w:t xml:space="preserve"> the activities</w:t>
      </w:r>
      <w:r w:rsidR="005A50A4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:rsidR="00B521C3" w:rsidRDefault="00B521C3" w:rsidP="00B521C3">
      <w:pPr>
        <w:pStyle w:val="ListParagraph"/>
        <w:numPr>
          <w:ilvl w:val="0"/>
          <w:numId w:val="43"/>
        </w:numPr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Does the budget item for </w:t>
      </w:r>
      <w:r w:rsidR="00CE7B55">
        <w:rPr>
          <w:rFonts w:ascii="Times New Roman" w:hAnsi="Times New Roman"/>
          <w:sz w:val="24"/>
          <w:szCs w:val="24"/>
          <w:lang w:val="en-GB"/>
        </w:rPr>
        <w:t>refreshment</w:t>
      </w:r>
      <w:r>
        <w:rPr>
          <w:rFonts w:ascii="Times New Roman" w:hAnsi="Times New Roman"/>
          <w:sz w:val="24"/>
          <w:szCs w:val="24"/>
          <w:lang w:val="en-GB"/>
        </w:rPr>
        <w:t xml:space="preserve"> and perdiem lies within </w:t>
      </w:r>
      <w:r w:rsidR="005A50A4">
        <w:rPr>
          <w:rFonts w:ascii="Times New Roman" w:hAnsi="Times New Roman"/>
          <w:sz w:val="24"/>
          <w:szCs w:val="24"/>
          <w:lang w:val="en-GB"/>
        </w:rPr>
        <w:t xml:space="preserve">reasonable limit? </w:t>
      </w:r>
    </w:p>
    <w:p w:rsidR="00B521C3" w:rsidRDefault="00B521C3" w:rsidP="00B521C3">
      <w:pPr>
        <w:pStyle w:val="ListParagraph"/>
        <w:numPr>
          <w:ilvl w:val="0"/>
          <w:numId w:val="43"/>
        </w:numPr>
        <w:tabs>
          <w:tab w:val="clear" w:pos="720"/>
          <w:tab w:val="left" w:pos="630"/>
          <w:tab w:val="left" w:pos="117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Does the Budget lin</w:t>
      </w:r>
      <w:r w:rsidR="005A50A4">
        <w:rPr>
          <w:rFonts w:ascii="Times New Roman" w:hAnsi="Times New Roman"/>
          <w:sz w:val="24"/>
          <w:szCs w:val="24"/>
          <w:lang w:val="en-GB"/>
        </w:rPr>
        <w:t>e indicated disallowed cost</w:t>
      </w:r>
      <w:r w:rsidR="00CE7B55">
        <w:rPr>
          <w:rFonts w:ascii="Times New Roman" w:hAnsi="Times New Roman"/>
          <w:sz w:val="24"/>
          <w:szCs w:val="24"/>
          <w:lang w:val="en-GB"/>
        </w:rPr>
        <w:t xml:space="preserve"> (such as, manual preparation fee, professional fee etc</w:t>
      </w:r>
      <w:r w:rsidR="005A50A4">
        <w:rPr>
          <w:rFonts w:ascii="Times New Roman" w:hAnsi="Times New Roman"/>
          <w:sz w:val="24"/>
          <w:szCs w:val="24"/>
          <w:lang w:val="en-GB"/>
        </w:rPr>
        <w:t>?</w:t>
      </w:r>
      <w:r w:rsidR="00FC6462" w:rsidRPr="00FC646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6462">
        <w:rPr>
          <w:rFonts w:ascii="Times New Roman" w:hAnsi="Times New Roman" w:cs="Times New Roman"/>
          <w:sz w:val="24"/>
          <w:szCs w:val="24"/>
          <w:lang w:val="en-GB"/>
        </w:rPr>
        <w:t>Costs for flyers, banners, brochures etc can be considered.</w:t>
      </w:r>
    </w:p>
    <w:p w:rsidR="00553692" w:rsidRPr="00414D8C" w:rsidRDefault="006F3B2C" w:rsidP="003E668B">
      <w:pPr>
        <w:pStyle w:val="ListParagraph"/>
        <w:tabs>
          <w:tab w:val="clear" w:pos="720"/>
        </w:tabs>
        <w:spacing w:after="0" w:line="36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4D8C">
        <w:rPr>
          <w:rFonts w:ascii="Times New Roman" w:hAnsi="Times New Roman" w:cs="Times New Roman"/>
          <w:b/>
          <w:sz w:val="24"/>
          <w:szCs w:val="24"/>
          <w:lang w:val="en-GB"/>
        </w:rPr>
        <w:t>NB: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>Budget reasonable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is to mean whether the proposed budget to cover every indicated activity in the proposed project is not less or more. </w:t>
      </w:r>
      <w:r w:rsidR="003E668B" w:rsidRPr="003E668B">
        <w:rPr>
          <w:rFonts w:ascii="Times New Roman" w:hAnsi="Times New Roman" w:cs="Times New Roman"/>
          <w:sz w:val="24"/>
          <w:szCs w:val="24"/>
          <w:lang w:val="en-GB"/>
        </w:rPr>
        <w:t>Budget</w:t>
      </w:r>
      <w:r w:rsidR="003E668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E668B" w:rsidRPr="003E668B">
        <w:rPr>
          <w:rFonts w:ascii="Times New Roman" w:hAnsi="Times New Roman" w:cs="Times New Roman"/>
          <w:sz w:val="24"/>
          <w:szCs w:val="24"/>
          <w:lang w:val="en-GB"/>
        </w:rPr>
        <w:t>irrationality is</w:t>
      </w:r>
      <w:r w:rsidR="003E668B" w:rsidRPr="00414D8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related to cost 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 xml:space="preserve">request for 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>manual preparatio</w:t>
      </w:r>
      <w:r w:rsidR="009F3D63">
        <w:rPr>
          <w:rFonts w:ascii="Times New Roman" w:hAnsi="Times New Roman" w:cs="Times New Roman"/>
          <w:sz w:val="24"/>
          <w:szCs w:val="24"/>
          <w:lang w:val="en-GB"/>
        </w:rPr>
        <w:t xml:space="preserve">n 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and professional fees 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 xml:space="preserve">that would not 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be 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>covered by community services budget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Please note that if the proposal is accepted, the researcher may be requested to 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 xml:space="preserve">modify the budget line according to the comment </w:t>
      </w:r>
      <w:r w:rsidR="003E668B" w:rsidRPr="00414D8C">
        <w:rPr>
          <w:rFonts w:ascii="Times New Roman" w:hAnsi="Times New Roman" w:cs="Times New Roman"/>
          <w:sz w:val="24"/>
          <w:szCs w:val="24"/>
          <w:lang w:val="en-GB"/>
        </w:rPr>
        <w:t>of the research council/ or evaluation committee</w:t>
      </w:r>
      <w:r w:rsidR="003E668B">
        <w:rPr>
          <w:rFonts w:ascii="Times New Roman" w:hAnsi="Times New Roman" w:cs="Times New Roman"/>
          <w:sz w:val="24"/>
          <w:szCs w:val="24"/>
          <w:lang w:val="en-GB"/>
        </w:rPr>
        <w:t xml:space="preserve"> and resubmitted</w:t>
      </w:r>
      <w:r w:rsidR="00312616" w:rsidRPr="00414D8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C1D1C" w:rsidRPr="009F3D63" w:rsidRDefault="00CC1D1C" w:rsidP="009F3D63">
      <w:pPr>
        <w:tabs>
          <w:tab w:val="clear" w:pos="72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553692" w:rsidRPr="00553692" w:rsidRDefault="00553692" w:rsidP="00553692">
      <w:pPr>
        <w:tabs>
          <w:tab w:val="clear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C1D1C">
        <w:rPr>
          <w:rFonts w:ascii="Times New Roman" w:hAnsi="Times New Roman" w:cs="Times New Roman"/>
          <w:sz w:val="24"/>
          <w:szCs w:val="24"/>
          <w:lang w:val="en-GB"/>
        </w:rPr>
        <w:lastRenderedPageBreak/>
        <w:t>Table</w:t>
      </w:r>
      <w:r w:rsidR="00CC1D1C" w:rsidRPr="00CC1D1C">
        <w:rPr>
          <w:rFonts w:ascii="Times New Roman" w:hAnsi="Times New Roman" w:cs="Times New Roman"/>
          <w:sz w:val="24"/>
          <w:szCs w:val="24"/>
          <w:lang w:val="en-GB"/>
        </w:rPr>
        <w:t>-1</w:t>
      </w:r>
      <w:r w:rsidRPr="00CC1D1C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14D8C">
        <w:rPr>
          <w:rFonts w:ascii="Times New Roman" w:hAnsi="Times New Roman" w:cs="Times New Roman"/>
          <w:sz w:val="24"/>
          <w:szCs w:val="24"/>
          <w:lang w:val="en-GB"/>
        </w:rPr>
        <w:t xml:space="preserve"> Summary of the evaluation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criteria and </w:t>
      </w:r>
      <w:r w:rsidR="00A10474">
        <w:rPr>
          <w:rFonts w:ascii="Times New Roman" w:hAnsi="Times New Roman" w:cs="Times New Roman"/>
          <w:sz w:val="24"/>
          <w:szCs w:val="24"/>
          <w:lang w:val="en-GB"/>
        </w:rPr>
        <w:t>score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TableGrid"/>
        <w:tblW w:w="9658" w:type="dxa"/>
        <w:tblLook w:val="04A0"/>
      </w:tblPr>
      <w:tblGrid>
        <w:gridCol w:w="870"/>
        <w:gridCol w:w="5898"/>
        <w:gridCol w:w="910"/>
        <w:gridCol w:w="1980"/>
      </w:tblGrid>
      <w:tr w:rsidR="00A70FE3" w:rsidRPr="00CC1D1C" w:rsidTr="00CC1D1C">
        <w:trPr>
          <w:trHeight w:val="395"/>
        </w:trPr>
        <w:tc>
          <w:tcPr>
            <w:tcW w:w="870" w:type="dxa"/>
          </w:tcPr>
          <w:p w:rsidR="00A70FE3" w:rsidRPr="00CC1D1C" w:rsidRDefault="00A70FE3" w:rsidP="00F747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1C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5898" w:type="dxa"/>
          </w:tcPr>
          <w:p w:rsidR="00A70FE3" w:rsidRPr="00CC1D1C" w:rsidRDefault="00A70FE3" w:rsidP="00F747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1C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910" w:type="dxa"/>
          </w:tcPr>
          <w:p w:rsidR="00A70FE3" w:rsidRPr="00CC1D1C" w:rsidRDefault="00A70FE3" w:rsidP="00F747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1C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1980" w:type="dxa"/>
          </w:tcPr>
          <w:p w:rsidR="00A70FE3" w:rsidRPr="00CC1D1C" w:rsidRDefault="00A70FE3" w:rsidP="00F747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D1C">
              <w:rPr>
                <w:rFonts w:ascii="Times New Roman" w:hAnsi="Times New Roman" w:cs="Times New Roman"/>
                <w:b/>
                <w:sz w:val="24"/>
                <w:szCs w:val="24"/>
              </w:rPr>
              <w:t>Remark</w:t>
            </w:r>
          </w:p>
        </w:tc>
      </w:tr>
      <w:tr w:rsidR="006A5DDF" w:rsidRPr="00A71411" w:rsidTr="00CC1D1C">
        <w:trPr>
          <w:trHeight w:val="296"/>
        </w:trPr>
        <w:tc>
          <w:tcPr>
            <w:tcW w:w="870" w:type="dxa"/>
          </w:tcPr>
          <w:p w:rsidR="006A5DDF" w:rsidRPr="00A71411" w:rsidRDefault="006A5DDF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8" w:type="dxa"/>
          </w:tcPr>
          <w:p w:rsidR="006A5DDF" w:rsidRPr="00A71411" w:rsidRDefault="006B1D34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Relevance of the staffs to the subject matter</w:t>
            </w:r>
          </w:p>
        </w:tc>
        <w:tc>
          <w:tcPr>
            <w:tcW w:w="910" w:type="dxa"/>
          </w:tcPr>
          <w:p w:rsidR="006A5DDF" w:rsidRPr="00A71411" w:rsidRDefault="006B1D34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2489" w:rsidRPr="00A714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5DDF" w:rsidRPr="00A714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E7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Merge w:val="restart"/>
          </w:tcPr>
          <w:p w:rsidR="00BF2946" w:rsidRPr="00A71411" w:rsidRDefault="00BF2946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946" w:rsidRPr="00A71411" w:rsidRDefault="00BF2946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DDF" w:rsidRPr="00A71411" w:rsidRDefault="006B1D34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r w:rsidR="005B5D59" w:rsidRPr="00A71411">
              <w:rPr>
                <w:rFonts w:ascii="Times New Roman" w:hAnsi="Times New Roman" w:cs="Times New Roman"/>
                <w:sz w:val="24"/>
                <w:szCs w:val="24"/>
              </w:rPr>
              <w:t xml:space="preserve">scoring </w:t>
            </w:r>
            <w:r w:rsidR="003F7D8F" w:rsidRPr="00A71411">
              <w:rPr>
                <w:rFonts w:ascii="Times New Roman" w:hAnsi="Times New Roman" w:cs="Times New Roman"/>
                <w:sz w:val="24"/>
                <w:szCs w:val="24"/>
              </w:rPr>
              <w:sym w:font="Symbol" w:char="F0B3"/>
            </w:r>
            <w:r w:rsidR="003E668B" w:rsidRPr="00A714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B5D59" w:rsidRPr="00A71411">
              <w:rPr>
                <w:rFonts w:ascii="Times New Roman" w:hAnsi="Times New Roman" w:cs="Times New Roman"/>
                <w:sz w:val="24"/>
                <w:szCs w:val="24"/>
              </w:rPr>
              <w:t xml:space="preserve"> will </w:t>
            </w:r>
            <w:r w:rsidR="00291859" w:rsidRPr="00A71411">
              <w:rPr>
                <w:rFonts w:ascii="Times New Roman" w:hAnsi="Times New Roman" w:cs="Times New Roman"/>
                <w:sz w:val="24"/>
                <w:szCs w:val="24"/>
              </w:rPr>
              <w:t xml:space="preserve">only </w:t>
            </w:r>
            <w:r w:rsidR="005B5D59" w:rsidRPr="00A71411">
              <w:rPr>
                <w:rFonts w:ascii="Times New Roman" w:hAnsi="Times New Roman" w:cs="Times New Roman"/>
                <w:sz w:val="24"/>
                <w:szCs w:val="24"/>
              </w:rPr>
              <w:t>be considered for funding</w:t>
            </w:r>
          </w:p>
        </w:tc>
      </w:tr>
      <w:tr w:rsidR="006A5DDF" w:rsidRPr="00A71411" w:rsidTr="00CC1D1C">
        <w:trPr>
          <w:trHeight w:val="287"/>
        </w:trPr>
        <w:tc>
          <w:tcPr>
            <w:tcW w:w="870" w:type="dxa"/>
          </w:tcPr>
          <w:p w:rsidR="006A5DDF" w:rsidRPr="00A71411" w:rsidRDefault="006A5DDF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8" w:type="dxa"/>
          </w:tcPr>
          <w:p w:rsidR="006A5DDF" w:rsidRPr="00A71411" w:rsidRDefault="006B1D34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Clarity of the Scope of the community services works</w:t>
            </w:r>
          </w:p>
        </w:tc>
        <w:tc>
          <w:tcPr>
            <w:tcW w:w="910" w:type="dxa"/>
          </w:tcPr>
          <w:p w:rsidR="006A5DDF" w:rsidRPr="00A71411" w:rsidRDefault="006B1D34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A5DDF" w:rsidRPr="00A714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0" w:type="dxa"/>
            <w:vMerge/>
          </w:tcPr>
          <w:p w:rsidR="006A5DDF" w:rsidRPr="00A71411" w:rsidRDefault="006A5DDF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50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A71411">
              <w:rPr>
                <w:rFonts w:ascii="Times New Roman" w:eastAsia="Times New Roman" w:hAnsi="Times New Roman" w:cs="Times New Roman"/>
                <w:sz w:val="24"/>
                <w:szCs w:val="24"/>
              </w:rPr>
              <w:t>Demonstrates the benefit to the community and provide sustainable outcomes</w:t>
            </w:r>
          </w:p>
        </w:tc>
        <w:tc>
          <w:tcPr>
            <w:tcW w:w="910" w:type="dxa"/>
          </w:tcPr>
          <w:p w:rsidR="002A53F3" w:rsidRPr="00A71411" w:rsidRDefault="00FC6462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A53F3" w:rsidRPr="00A714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E7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Merge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50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The impact of outcomes of the work</w:t>
            </w:r>
          </w:p>
        </w:tc>
        <w:tc>
          <w:tcPr>
            <w:tcW w:w="91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0" w:type="dxa"/>
            <w:vMerge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50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Academic qualification and experiences of the team</w:t>
            </w:r>
          </w:p>
        </w:tc>
        <w:tc>
          <w:tcPr>
            <w:tcW w:w="91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0" w:type="dxa"/>
            <w:vMerge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32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 xml:space="preserve">Clarity and Adequacy of the Proposed Methods </w:t>
            </w:r>
          </w:p>
        </w:tc>
        <w:tc>
          <w:tcPr>
            <w:tcW w:w="91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0" w:type="dxa"/>
            <w:vMerge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68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Work plan</w:t>
            </w:r>
          </w:p>
        </w:tc>
        <w:tc>
          <w:tcPr>
            <w:tcW w:w="910" w:type="dxa"/>
          </w:tcPr>
          <w:p w:rsidR="002A53F3" w:rsidRPr="00A71411" w:rsidRDefault="00D76EE6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53F3" w:rsidRPr="00A714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350"/>
        </w:trPr>
        <w:tc>
          <w:tcPr>
            <w:tcW w:w="87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8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Budget rationality versus activity</w:t>
            </w:r>
          </w:p>
        </w:tc>
        <w:tc>
          <w:tcPr>
            <w:tcW w:w="910" w:type="dxa"/>
          </w:tcPr>
          <w:p w:rsidR="002A53F3" w:rsidRPr="00A71411" w:rsidRDefault="00D76EE6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9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53F3" w:rsidRPr="00A7141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0" w:type="dxa"/>
            <w:vMerge w:val="restart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3F3" w:rsidRPr="00A71411" w:rsidTr="00CC1D1C">
        <w:trPr>
          <w:trHeight w:val="269"/>
        </w:trPr>
        <w:tc>
          <w:tcPr>
            <w:tcW w:w="6768" w:type="dxa"/>
            <w:gridSpan w:val="2"/>
          </w:tcPr>
          <w:p w:rsidR="002A53F3" w:rsidRPr="00A71411" w:rsidRDefault="002A53F3" w:rsidP="00F7478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910" w:type="dxa"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41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80" w:type="dxa"/>
            <w:vMerge/>
          </w:tcPr>
          <w:p w:rsidR="002A53F3" w:rsidRPr="00A71411" w:rsidRDefault="002A53F3" w:rsidP="00F74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9C8" w:rsidRDefault="009726DB" w:rsidP="00F7478E">
      <w:pPr>
        <w:pStyle w:val="Heading1"/>
        <w:numPr>
          <w:ilvl w:val="0"/>
          <w:numId w:val="42"/>
        </w:numPr>
        <w:spacing w:before="100" w:beforeAutospacing="1" w:line="360" w:lineRule="auto"/>
        <w:rPr>
          <w:rFonts w:eastAsia="Times New Roman"/>
        </w:rPr>
      </w:pPr>
      <w:bookmarkStart w:id="9" w:name="_Toc456270317"/>
      <w:r>
        <w:rPr>
          <w:rFonts w:eastAsia="Times New Roman"/>
        </w:rPr>
        <w:t>Approval Process</w:t>
      </w:r>
      <w:bookmarkEnd w:id="9"/>
      <w:r w:rsidR="000E09C8" w:rsidRPr="000E09C8">
        <w:rPr>
          <w:rFonts w:eastAsia="Times New Roman"/>
        </w:rPr>
        <w:t xml:space="preserve"> </w:t>
      </w:r>
    </w:p>
    <w:p w:rsidR="008158F4" w:rsidRPr="00D5330B" w:rsidRDefault="003D74D1" w:rsidP="00F747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158F4">
        <w:rPr>
          <w:rFonts w:ascii="Times New Roman" w:hAnsi="Times New Roman" w:cs="Times New Roman"/>
          <w:sz w:val="24"/>
          <w:szCs w:val="24"/>
        </w:rPr>
        <w:t xml:space="preserve">The number of proposals to be funded from each college in community services category will depend on the amount of research budget available for each college or institute. </w:t>
      </w:r>
      <w:r w:rsidR="00A71411" w:rsidRPr="008158F4">
        <w:rPr>
          <w:rFonts w:ascii="Times New Roman" w:hAnsi="Times New Roman" w:cs="Times New Roman"/>
          <w:sz w:val="24"/>
          <w:szCs w:val="24"/>
        </w:rPr>
        <w:t>T</w:t>
      </w:r>
      <w:r w:rsidRPr="008158F4">
        <w:rPr>
          <w:rFonts w:ascii="Times New Roman" w:hAnsi="Times New Roman" w:cs="Times New Roman"/>
          <w:sz w:val="24"/>
          <w:szCs w:val="24"/>
        </w:rPr>
        <w:t xml:space="preserve">he evaluation committee should </w:t>
      </w:r>
      <w:r w:rsidR="00A71411" w:rsidRPr="008158F4">
        <w:rPr>
          <w:rFonts w:ascii="Times New Roman" w:hAnsi="Times New Roman" w:cs="Times New Roman"/>
          <w:sz w:val="24"/>
          <w:szCs w:val="24"/>
        </w:rPr>
        <w:t xml:space="preserve">then </w:t>
      </w:r>
      <w:r w:rsidRPr="008158F4">
        <w:rPr>
          <w:rFonts w:ascii="Times New Roman" w:hAnsi="Times New Roman" w:cs="Times New Roman"/>
          <w:sz w:val="24"/>
          <w:szCs w:val="24"/>
        </w:rPr>
        <w:t>prioritize and rank the proposals</w:t>
      </w:r>
      <w:r w:rsidR="00A71411" w:rsidRPr="008158F4">
        <w:rPr>
          <w:rFonts w:ascii="Times New Roman" w:hAnsi="Times New Roman" w:cs="Times New Roman"/>
          <w:sz w:val="24"/>
          <w:szCs w:val="24"/>
        </w:rPr>
        <w:t xml:space="preserve"> using the criteria</w:t>
      </w:r>
      <w:r w:rsidRPr="008158F4">
        <w:rPr>
          <w:rFonts w:ascii="Times New Roman" w:hAnsi="Times New Roman" w:cs="Times New Roman"/>
          <w:sz w:val="24"/>
          <w:szCs w:val="24"/>
        </w:rPr>
        <w:t xml:space="preserve">. 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>If</w:t>
      </w:r>
      <w:r w:rsidR="008158F4">
        <w:rPr>
          <w:rFonts w:ascii="Times New Roman" w:eastAsia="Times New Roman" w:hAnsi="Times New Roman"/>
          <w:sz w:val="24"/>
          <w:szCs w:val="24"/>
        </w:rPr>
        <w:t xml:space="preserve"> applicant is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 not satisfied with evaluation results, </w:t>
      </w:r>
      <w:r w:rsidR="008158F4">
        <w:rPr>
          <w:rFonts w:ascii="Times New Roman" w:eastAsia="Times New Roman" w:hAnsi="Times New Roman"/>
          <w:sz w:val="24"/>
          <w:szCs w:val="24"/>
        </w:rPr>
        <w:t xml:space="preserve">The PI of the team 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can lodge complaints to </w:t>
      </w:r>
      <w:r w:rsidR="008158F4">
        <w:rPr>
          <w:rFonts w:ascii="Times New Roman" w:eastAsia="Times New Roman" w:hAnsi="Times New Roman"/>
          <w:sz w:val="24"/>
          <w:szCs w:val="24"/>
        </w:rPr>
        <w:t>College’s RCSC head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 within</w:t>
      </w:r>
      <w:r w:rsidR="008158F4">
        <w:rPr>
          <w:rFonts w:ascii="Times New Roman" w:eastAsia="Times New Roman" w:hAnsi="Times New Roman"/>
          <w:sz w:val="24"/>
          <w:szCs w:val="24"/>
        </w:rPr>
        <w:t xml:space="preserve"> three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 days </w:t>
      </w:r>
      <w:r w:rsidR="008158F4" w:rsidRPr="00D5330B">
        <w:rPr>
          <w:rFonts w:ascii="Times New Roman" w:hAnsi="Times New Roman"/>
          <w:sz w:val="24"/>
          <w:szCs w:val="24"/>
        </w:rPr>
        <w:t xml:space="preserve">after the evaluation results </w:t>
      </w:r>
      <w:r w:rsidR="00001674">
        <w:rPr>
          <w:rFonts w:ascii="Times New Roman" w:hAnsi="Times New Roman"/>
          <w:sz w:val="24"/>
          <w:szCs w:val="24"/>
        </w:rPr>
        <w:t xml:space="preserve">is </w:t>
      </w:r>
      <w:r w:rsidR="008158F4" w:rsidRPr="00D5330B">
        <w:rPr>
          <w:rFonts w:ascii="Times New Roman" w:hAnsi="Times New Roman"/>
          <w:sz w:val="24"/>
          <w:szCs w:val="24"/>
        </w:rPr>
        <w:t xml:space="preserve">posted.  </w:t>
      </w:r>
      <w:r w:rsidR="008158F4">
        <w:rPr>
          <w:rFonts w:ascii="Times New Roman" w:hAnsi="Times New Roman"/>
          <w:sz w:val="24"/>
          <w:szCs w:val="24"/>
        </w:rPr>
        <w:t xml:space="preserve">Any 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complaint after the deadline will </w:t>
      </w:r>
      <w:r w:rsidR="008158F4">
        <w:rPr>
          <w:rFonts w:ascii="Times New Roman" w:eastAsia="Times New Roman" w:hAnsi="Times New Roman"/>
          <w:sz w:val="24"/>
          <w:szCs w:val="24"/>
        </w:rPr>
        <w:t>not be accepted.</w:t>
      </w:r>
      <w:r w:rsidR="008158F4" w:rsidRPr="00D5330B">
        <w:rPr>
          <w:rFonts w:ascii="Times New Roman" w:eastAsia="Times New Roman" w:hAnsi="Times New Roman"/>
          <w:sz w:val="24"/>
          <w:szCs w:val="24"/>
        </w:rPr>
        <w:t xml:space="preserve"> </w:t>
      </w:r>
      <w:r w:rsidR="00001674">
        <w:rPr>
          <w:rFonts w:ascii="Times New Roman" w:eastAsia="Times New Roman" w:hAnsi="Times New Roman"/>
          <w:sz w:val="24"/>
          <w:szCs w:val="24"/>
        </w:rPr>
        <w:t>The College</w:t>
      </w:r>
      <w:r w:rsidR="00001674" w:rsidRPr="00D5330B">
        <w:rPr>
          <w:rFonts w:ascii="Times New Roman" w:eastAsia="Times New Roman" w:hAnsi="Times New Roman"/>
          <w:sz w:val="24"/>
          <w:szCs w:val="24"/>
        </w:rPr>
        <w:t xml:space="preserve"> committee may be convened to examine the </w:t>
      </w:r>
      <w:r w:rsidR="00001674">
        <w:rPr>
          <w:rFonts w:ascii="Times New Roman" w:eastAsia="Times New Roman" w:hAnsi="Times New Roman"/>
          <w:sz w:val="24"/>
          <w:szCs w:val="24"/>
        </w:rPr>
        <w:t>complaints</w:t>
      </w:r>
      <w:r w:rsidR="00001674" w:rsidRPr="00D5330B">
        <w:rPr>
          <w:rFonts w:ascii="Times New Roman" w:eastAsia="Times New Roman" w:hAnsi="Times New Roman"/>
          <w:sz w:val="24"/>
          <w:szCs w:val="24"/>
        </w:rPr>
        <w:t xml:space="preserve"> that have been submitted by applicant</w:t>
      </w:r>
      <w:r w:rsidR="00001674">
        <w:rPr>
          <w:rFonts w:ascii="Times New Roman" w:eastAsia="Times New Roman" w:hAnsi="Times New Roman"/>
          <w:sz w:val="24"/>
          <w:szCs w:val="24"/>
        </w:rPr>
        <w:t xml:space="preserve"> and</w:t>
      </w:r>
      <w:r w:rsidR="00001674" w:rsidRPr="00D5330B">
        <w:rPr>
          <w:rFonts w:ascii="Times New Roman" w:eastAsia="Times New Roman" w:hAnsi="Times New Roman"/>
          <w:sz w:val="24"/>
          <w:szCs w:val="24"/>
        </w:rPr>
        <w:t xml:space="preserve"> assesses the complaints on the basis of all the available information </w:t>
      </w:r>
      <w:r w:rsidR="00001674">
        <w:rPr>
          <w:rFonts w:ascii="Times New Roman" w:eastAsia="Times New Roman" w:hAnsi="Times New Roman"/>
          <w:sz w:val="24"/>
          <w:szCs w:val="24"/>
        </w:rPr>
        <w:t xml:space="preserve">and decide </w:t>
      </w:r>
      <w:r w:rsidR="00B11675">
        <w:rPr>
          <w:rFonts w:ascii="Times New Roman" w:eastAsia="Times New Roman" w:hAnsi="Times New Roman"/>
          <w:sz w:val="24"/>
          <w:szCs w:val="24"/>
        </w:rPr>
        <w:t xml:space="preserve">on the issue </w:t>
      </w:r>
      <w:r w:rsidR="00001674">
        <w:rPr>
          <w:rFonts w:ascii="Times New Roman" w:eastAsia="Times New Roman" w:hAnsi="Times New Roman"/>
          <w:sz w:val="24"/>
          <w:szCs w:val="24"/>
        </w:rPr>
        <w:t>and communicate</w:t>
      </w:r>
      <w:r w:rsidR="00B11675">
        <w:rPr>
          <w:rFonts w:ascii="Times New Roman" w:eastAsia="Times New Roman" w:hAnsi="Times New Roman"/>
          <w:sz w:val="24"/>
          <w:szCs w:val="24"/>
        </w:rPr>
        <w:t xml:space="preserve"> the outcome to</w:t>
      </w:r>
      <w:r w:rsidR="00001674">
        <w:rPr>
          <w:rFonts w:ascii="Times New Roman" w:eastAsia="Times New Roman" w:hAnsi="Times New Roman"/>
          <w:sz w:val="24"/>
          <w:szCs w:val="24"/>
        </w:rPr>
        <w:t xml:space="preserve"> the applicant. </w:t>
      </w:r>
      <w:r w:rsidR="008158F4" w:rsidRPr="008158F4">
        <w:rPr>
          <w:rFonts w:ascii="Times New Roman" w:hAnsi="Times New Roman" w:cs="Times New Roman"/>
          <w:sz w:val="24"/>
          <w:szCs w:val="24"/>
        </w:rPr>
        <w:t>The list of evaluated proposals and their ranks shall be sent in an official letter to the CCSO. Minutes of the evaluation committee shall be attached to this letter.</w:t>
      </w:r>
    </w:p>
    <w:p w:rsidR="0063054B" w:rsidRPr="0063054B" w:rsidRDefault="003D74D1" w:rsidP="00A7141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4D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D74D1">
        <w:rPr>
          <w:rFonts w:ascii="Times New Roman" w:hAnsi="Times New Roman" w:cs="Times New Roman"/>
          <w:sz w:val="24"/>
          <w:szCs w:val="24"/>
          <w:lang w:val="en-GB"/>
        </w:rPr>
        <w:t xml:space="preserve">very college/institute should be aware that community service project proposal which scores 60% and above will only be considered for funding. </w:t>
      </w:r>
      <w:r w:rsidR="00A71411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3D74D1">
        <w:rPr>
          <w:rFonts w:ascii="Times New Roman" w:hAnsi="Times New Roman" w:cs="Times New Roman"/>
          <w:sz w:val="24"/>
          <w:szCs w:val="24"/>
          <w:lang w:val="en-GB"/>
        </w:rPr>
        <w:t xml:space="preserve">pplicants </w:t>
      </w:r>
      <w:r w:rsidRPr="003D74D1">
        <w:rPr>
          <w:rFonts w:ascii="Times New Roman" w:eastAsia="Times New Roman" w:hAnsi="Times New Roman" w:cs="Times New Roman"/>
          <w:sz w:val="24"/>
          <w:szCs w:val="24"/>
        </w:rPr>
        <w:t>must</w:t>
      </w:r>
      <w:r w:rsidR="000A418D" w:rsidRPr="003D74D1">
        <w:rPr>
          <w:rFonts w:ascii="Times New Roman" w:eastAsia="Times New Roman" w:hAnsi="Times New Roman" w:cs="Times New Roman"/>
          <w:sz w:val="24"/>
          <w:szCs w:val="24"/>
        </w:rPr>
        <w:t xml:space="preserve"> meet all the eligibility criteria</w:t>
      </w:r>
      <w:r w:rsidR="00A71411">
        <w:rPr>
          <w:rFonts w:ascii="Times New Roman" w:eastAsia="Times New Roman" w:hAnsi="Times New Roman" w:cs="Times New Roman"/>
          <w:sz w:val="24"/>
          <w:szCs w:val="24"/>
        </w:rPr>
        <w:t xml:space="preserve"> and only those</w:t>
      </w:r>
      <w:r w:rsidR="000A418D" w:rsidRPr="003D74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26DB">
        <w:rPr>
          <w:rFonts w:ascii="Times New Roman" w:eastAsia="Times New Roman" w:hAnsi="Times New Roman" w:cs="Times New Roman"/>
          <w:sz w:val="24"/>
          <w:szCs w:val="24"/>
        </w:rPr>
        <w:t>proposals with a strong fit will be selected for funding.</w:t>
      </w:r>
      <w:r w:rsidR="00A71411"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r w:rsidR="009726DB" w:rsidRPr="009726DB"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 w:rsidR="00A71411">
        <w:rPr>
          <w:rFonts w:ascii="Times New Roman" w:eastAsia="Times New Roman" w:hAnsi="Times New Roman" w:cs="Times New Roman"/>
          <w:sz w:val="24"/>
          <w:szCs w:val="24"/>
        </w:rPr>
        <w:t xml:space="preserve">top </w:t>
      </w:r>
      <w:r w:rsidR="009726DB" w:rsidRPr="009726DB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="00A71411">
        <w:rPr>
          <w:rFonts w:ascii="Times New Roman" w:eastAsia="Times New Roman" w:hAnsi="Times New Roman" w:cs="Times New Roman"/>
          <w:sz w:val="24"/>
          <w:szCs w:val="24"/>
        </w:rPr>
        <w:t>s will be</w:t>
      </w:r>
      <w:r w:rsidR="009726DB" w:rsidRPr="009726DB">
        <w:rPr>
          <w:rFonts w:ascii="Times New Roman" w:eastAsia="Times New Roman" w:hAnsi="Times New Roman" w:cs="Times New Roman"/>
          <w:sz w:val="24"/>
          <w:szCs w:val="24"/>
        </w:rPr>
        <w:t xml:space="preserve"> selected and approved by CCSO. If prioritized proposals are found to be similar to previously funded projects or appears to </w:t>
      </w:r>
      <w:r w:rsidR="00355891">
        <w:rPr>
          <w:rFonts w:ascii="Times New Roman" w:eastAsia="Times New Roman" w:hAnsi="Times New Roman" w:cs="Times New Roman"/>
          <w:sz w:val="24"/>
          <w:szCs w:val="24"/>
        </w:rPr>
        <w:t xml:space="preserve">contain inconsistent and inaccurate, such as </w:t>
      </w:r>
      <w:r w:rsidR="009726DB" w:rsidRPr="009726DB">
        <w:rPr>
          <w:rFonts w:ascii="Times New Roman" w:eastAsia="Times New Roman" w:hAnsi="Times New Roman" w:cs="Times New Roman"/>
          <w:sz w:val="24"/>
          <w:szCs w:val="24"/>
        </w:rPr>
        <w:t>financial information, the CCSO has the right to reject the proposals</w:t>
      </w:r>
      <w:r w:rsidR="00355891">
        <w:rPr>
          <w:rFonts w:ascii="Times New Roman" w:eastAsia="Times New Roman" w:hAnsi="Times New Roman" w:cs="Times New Roman"/>
          <w:sz w:val="24"/>
          <w:szCs w:val="24"/>
        </w:rPr>
        <w:t xml:space="preserve"> and move to the next top</w:t>
      </w:r>
      <w:r w:rsidR="009726DB" w:rsidRPr="009726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3054B" w:rsidRPr="0063054B">
        <w:rPr>
          <w:rFonts w:ascii="Times New Roman" w:eastAsia="Times New Roman" w:hAnsi="Times New Roman" w:cs="Times New Roman"/>
          <w:sz w:val="24"/>
          <w:szCs w:val="24"/>
        </w:rPr>
        <w:t xml:space="preserve">No community service activity will be approved if it impeded or conflicts with the University responsibilities. </w:t>
      </w:r>
    </w:p>
    <w:p w:rsidR="008E3C2F" w:rsidRDefault="0063054B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54B">
        <w:rPr>
          <w:rFonts w:ascii="Times New Roman" w:eastAsia="Times New Roman" w:hAnsi="Times New Roman" w:cs="Times New Roman"/>
          <w:sz w:val="24"/>
          <w:szCs w:val="24"/>
        </w:rPr>
        <w:t>S</w:t>
      </w:r>
      <w:r w:rsidR="008C56B0" w:rsidRPr="0063054B">
        <w:rPr>
          <w:rFonts w:ascii="Times New Roman" w:eastAsia="Times New Roman" w:hAnsi="Times New Roman" w:cs="Times New Roman"/>
          <w:sz w:val="24"/>
          <w:szCs w:val="24"/>
        </w:rPr>
        <w:t>uccessful grants awarded in each funding round will be notified through the online system with</w:t>
      </w:r>
      <w:r w:rsidR="002B08A0" w:rsidRPr="0063054B">
        <w:rPr>
          <w:rFonts w:ascii="Times New Roman" w:eastAsia="Times New Roman" w:hAnsi="Times New Roman" w:cs="Times New Roman"/>
          <w:sz w:val="24"/>
          <w:szCs w:val="24"/>
        </w:rPr>
        <w:t xml:space="preserve"> details of conditions </w:t>
      </w:r>
      <w:r w:rsidR="00355891">
        <w:rPr>
          <w:rFonts w:ascii="Times New Roman" w:eastAsia="Times New Roman" w:hAnsi="Times New Roman" w:cs="Times New Roman"/>
          <w:sz w:val="24"/>
          <w:szCs w:val="24"/>
        </w:rPr>
        <w:t>requirement for</w:t>
      </w:r>
      <w:r w:rsidR="002B08A0" w:rsidRPr="0063054B">
        <w:rPr>
          <w:rFonts w:ascii="Times New Roman" w:eastAsia="Times New Roman" w:hAnsi="Times New Roman" w:cs="Times New Roman"/>
          <w:sz w:val="24"/>
          <w:szCs w:val="24"/>
        </w:rPr>
        <w:t xml:space="preserve"> funding. 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 xml:space="preserve">If the applicants accepts the conditional demand and 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revised the proposal accordingly, their proposal will be approved and </w:t>
      </w:r>
      <w:r w:rsidR="00355891">
        <w:rPr>
          <w:rFonts w:ascii="Times New Roman" w:eastAsia="Times New Roman" w:hAnsi="Times New Roman" w:cs="Times New Roman"/>
          <w:sz w:val="24"/>
          <w:szCs w:val="24"/>
        </w:rPr>
        <w:t xml:space="preserve">the Principal Investigator (PI) 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>requested to</w:t>
      </w:r>
      <w:r w:rsidR="002B08A0" w:rsidRPr="006305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6B0" w:rsidRPr="0063054B">
        <w:rPr>
          <w:rFonts w:ascii="Times New Roman" w:eastAsia="Times New Roman" w:hAnsi="Times New Roman" w:cs="Times New Roman"/>
          <w:sz w:val="24"/>
          <w:szCs w:val="24"/>
        </w:rPr>
        <w:t>sign contract agreement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 xml:space="preserve">. Written confirmation </w:t>
      </w:r>
      <w:r w:rsidR="005C1606" w:rsidRPr="0063054B">
        <w:rPr>
          <w:rFonts w:ascii="Times New Roman" w:eastAsia="Times New Roman" w:hAnsi="Times New Roman" w:cs="Times New Roman"/>
          <w:sz w:val="24"/>
          <w:szCs w:val="24"/>
        </w:rPr>
        <w:t xml:space="preserve">letter will be 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>issued</w:t>
      </w:r>
      <w:r w:rsidR="005C1606" w:rsidRPr="0063054B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A10474">
        <w:rPr>
          <w:rFonts w:ascii="Times New Roman" w:eastAsia="Times New Roman" w:hAnsi="Times New Roman" w:cs="Times New Roman"/>
          <w:sz w:val="24"/>
          <w:szCs w:val="24"/>
        </w:rPr>
        <w:t xml:space="preserve">PI, </w:t>
      </w:r>
      <w:r w:rsidR="005C1606" w:rsidRPr="0063054B">
        <w:rPr>
          <w:rFonts w:ascii="Times New Roman" w:eastAsia="Times New Roman" w:hAnsi="Times New Roman" w:cs="Times New Roman"/>
          <w:sz w:val="24"/>
          <w:szCs w:val="24"/>
        </w:rPr>
        <w:t>finances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A10474">
        <w:rPr>
          <w:rFonts w:ascii="Times New Roman" w:hAnsi="Times New Roman" w:cs="Times New Roman"/>
          <w:sz w:val="24"/>
          <w:szCs w:val="24"/>
          <w:lang w:val="en-GB"/>
        </w:rPr>
        <w:t>RCSC head</w:t>
      </w:r>
      <w:r w:rsidRPr="0063054B">
        <w:rPr>
          <w:rFonts w:ascii="Times New Roman" w:eastAsia="Times New Roman" w:hAnsi="Times New Roman" w:cs="Times New Roman"/>
          <w:sz w:val="24"/>
          <w:szCs w:val="24"/>
        </w:rPr>
        <w:t xml:space="preserve"> for their action</w:t>
      </w:r>
      <w:r w:rsidR="005C1606" w:rsidRPr="0063054B">
        <w:rPr>
          <w:rFonts w:ascii="Times New Roman" w:eastAsia="Times New Roman" w:hAnsi="Times New Roman" w:cs="Times New Roman"/>
          <w:sz w:val="24"/>
          <w:szCs w:val="24"/>
        </w:rPr>
        <w:t xml:space="preserve">. Successful applicants will be required to comply with the agreement’s conditions. </w:t>
      </w:r>
      <w:r w:rsidR="002B08A0" w:rsidRPr="0063054B">
        <w:rPr>
          <w:rFonts w:ascii="Times New Roman" w:eastAsia="Times New Roman" w:hAnsi="Times New Roman" w:cs="Times New Roman"/>
          <w:sz w:val="24"/>
          <w:szCs w:val="24"/>
        </w:rPr>
        <w:t xml:space="preserve">All grant funding must be used for the purposes outlined in the </w:t>
      </w:r>
      <w:r w:rsidR="00355891">
        <w:rPr>
          <w:rFonts w:ascii="Times New Roman" w:eastAsia="Times New Roman" w:hAnsi="Times New Roman" w:cs="Times New Roman"/>
          <w:sz w:val="24"/>
          <w:szCs w:val="24"/>
        </w:rPr>
        <w:t>proposal</w:t>
      </w:r>
      <w:r w:rsidR="002B08A0" w:rsidRPr="006305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5698" w:rsidRDefault="00317805" w:rsidP="00F7478E">
      <w:pPr>
        <w:pStyle w:val="Heading1"/>
        <w:numPr>
          <w:ilvl w:val="0"/>
          <w:numId w:val="42"/>
        </w:numPr>
        <w:spacing w:before="100" w:beforeAutospacing="1" w:line="360" w:lineRule="auto"/>
        <w:rPr>
          <w:rFonts w:eastAsia="Times New Roman"/>
        </w:rPr>
      </w:pPr>
      <w:bookmarkStart w:id="10" w:name="_Toc456270318"/>
      <w:r>
        <w:rPr>
          <w:rFonts w:eastAsia="Times New Roman"/>
        </w:rPr>
        <w:t xml:space="preserve">Reporting and </w:t>
      </w:r>
      <w:r w:rsidR="00135698">
        <w:rPr>
          <w:rFonts w:eastAsia="Times New Roman"/>
        </w:rPr>
        <w:t>Recognition</w:t>
      </w:r>
      <w:bookmarkEnd w:id="10"/>
      <w:r w:rsidR="00135698">
        <w:rPr>
          <w:rFonts w:eastAsia="Times New Roman"/>
        </w:rPr>
        <w:t xml:space="preserve"> </w:t>
      </w:r>
    </w:p>
    <w:p w:rsidR="00135698" w:rsidRDefault="00135698" w:rsidP="00F747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135698">
        <w:rPr>
          <w:rFonts w:ascii="Times New Roman" w:eastAsia="Times New Roman" w:hAnsi="Times New Roman"/>
          <w:sz w:val="24"/>
          <w:szCs w:val="24"/>
        </w:rPr>
        <w:t>T</w:t>
      </w:r>
      <w:r w:rsidRPr="00135698">
        <w:rPr>
          <w:rFonts w:ascii="Times New Roman" w:hAnsi="Times New Roman"/>
          <w:sz w:val="24"/>
          <w:szCs w:val="24"/>
        </w:rPr>
        <w:t xml:space="preserve">he academic staffs that provide unpaid professional practice to individuals, communities, and private and public entities and </w:t>
      </w:r>
      <w:r w:rsidRPr="00135698">
        <w:rPr>
          <w:rFonts w:ascii="Times New Roman" w:eastAsia="Times New Roman" w:hAnsi="Times New Roman"/>
          <w:sz w:val="24"/>
          <w:szCs w:val="24"/>
        </w:rPr>
        <w:t>demonstrate a deep commitment to serving their community</w:t>
      </w:r>
      <w:r w:rsidRPr="00135698">
        <w:rPr>
          <w:rFonts w:ascii="Times New Roman" w:hAnsi="Times New Roman"/>
          <w:sz w:val="24"/>
          <w:szCs w:val="24"/>
        </w:rPr>
        <w:t xml:space="preserve"> </w:t>
      </w:r>
      <w:r w:rsidRPr="00135698">
        <w:rPr>
          <w:rFonts w:ascii="Times New Roman" w:eastAsia="Times New Roman" w:hAnsi="Times New Roman"/>
          <w:sz w:val="24"/>
          <w:szCs w:val="24"/>
        </w:rPr>
        <w:t>shall be duly acknowledged</w:t>
      </w:r>
      <w:r w:rsidRPr="00135698">
        <w:rPr>
          <w:rFonts w:ascii="Times New Roman" w:hAnsi="Times New Roman"/>
          <w:sz w:val="24"/>
          <w:szCs w:val="24"/>
        </w:rPr>
        <w:t xml:space="preserve">. </w:t>
      </w:r>
      <w:r w:rsidRPr="00135698">
        <w:rPr>
          <w:rFonts w:ascii="Times New Roman" w:eastAsia="Times New Roman" w:hAnsi="Times New Roman"/>
          <w:sz w:val="24"/>
          <w:szCs w:val="24"/>
        </w:rPr>
        <w:t xml:space="preserve">Staffs who </w:t>
      </w:r>
      <w:r w:rsidR="00F7478E">
        <w:rPr>
          <w:rFonts w:ascii="Times New Roman" w:eastAsia="Times New Roman" w:hAnsi="Times New Roman"/>
          <w:sz w:val="24"/>
          <w:szCs w:val="24"/>
        </w:rPr>
        <w:t xml:space="preserve">complete university-funded community service projects </w:t>
      </w:r>
      <w:r w:rsidRPr="00135698">
        <w:rPr>
          <w:rFonts w:ascii="Times New Roman" w:eastAsia="Times New Roman" w:hAnsi="Times New Roman"/>
          <w:sz w:val="24"/>
          <w:szCs w:val="24"/>
        </w:rPr>
        <w:t xml:space="preserve">shall </w:t>
      </w:r>
      <w:r w:rsidR="00483967">
        <w:rPr>
          <w:rFonts w:ascii="Times New Roman" w:eastAsia="Times New Roman" w:hAnsi="Times New Roman"/>
          <w:sz w:val="24"/>
          <w:szCs w:val="24"/>
        </w:rPr>
        <w:t>submit full report to</w:t>
      </w:r>
      <w:r w:rsidRPr="00135698">
        <w:rPr>
          <w:rFonts w:ascii="Times New Roman" w:eastAsia="Times New Roman" w:hAnsi="Times New Roman"/>
          <w:sz w:val="24"/>
          <w:szCs w:val="24"/>
        </w:rPr>
        <w:t xml:space="preserve"> the CCSO </w:t>
      </w:r>
      <w:r w:rsidR="00483967">
        <w:rPr>
          <w:rFonts w:ascii="Times New Roman" w:eastAsia="Times New Roman" w:hAnsi="Times New Roman"/>
          <w:sz w:val="24"/>
          <w:szCs w:val="24"/>
        </w:rPr>
        <w:t>in time (refer to the agreement for report submission deadline)</w:t>
      </w:r>
      <w:r w:rsidRPr="00135698">
        <w:rPr>
          <w:rFonts w:ascii="Times New Roman" w:eastAsia="Times New Roman" w:hAnsi="Times New Roman"/>
          <w:sz w:val="24"/>
          <w:szCs w:val="24"/>
        </w:rPr>
        <w:t xml:space="preserve"> and </w:t>
      </w:r>
      <w:r w:rsidR="00483967">
        <w:rPr>
          <w:rFonts w:ascii="Times New Roman" w:eastAsia="Times New Roman" w:hAnsi="Times New Roman"/>
          <w:sz w:val="24"/>
          <w:szCs w:val="24"/>
        </w:rPr>
        <w:t xml:space="preserve">he/she will </w:t>
      </w:r>
      <w:r w:rsidR="00483967" w:rsidRPr="00135698">
        <w:rPr>
          <w:rFonts w:ascii="Times New Roman" w:eastAsia="Times New Roman" w:hAnsi="Times New Roman"/>
          <w:sz w:val="24"/>
          <w:szCs w:val="24"/>
        </w:rPr>
        <w:t>receive L</w:t>
      </w:r>
      <w:r w:rsidR="00483967">
        <w:rPr>
          <w:rFonts w:ascii="Times New Roman" w:eastAsia="Times New Roman" w:hAnsi="Times New Roman"/>
          <w:sz w:val="24"/>
          <w:szCs w:val="24"/>
        </w:rPr>
        <w:t xml:space="preserve">etter of Recognition, only if the submitted </w:t>
      </w:r>
      <w:r w:rsidR="00483967" w:rsidRPr="00135698">
        <w:rPr>
          <w:rFonts w:ascii="Times New Roman" w:eastAsia="Times New Roman" w:hAnsi="Times New Roman"/>
          <w:sz w:val="24"/>
          <w:szCs w:val="24"/>
        </w:rPr>
        <w:t xml:space="preserve">report </w:t>
      </w:r>
      <w:r w:rsidR="00483967">
        <w:rPr>
          <w:rFonts w:ascii="Times New Roman" w:eastAsia="Times New Roman" w:hAnsi="Times New Roman"/>
          <w:sz w:val="24"/>
          <w:szCs w:val="24"/>
        </w:rPr>
        <w:t xml:space="preserve">is </w:t>
      </w:r>
      <w:r w:rsidRPr="00135698">
        <w:rPr>
          <w:rFonts w:ascii="Times New Roman" w:eastAsia="Times New Roman" w:hAnsi="Times New Roman"/>
          <w:sz w:val="24"/>
          <w:szCs w:val="24"/>
        </w:rPr>
        <w:t>accepted and approved by the same office.</w:t>
      </w:r>
      <w:r w:rsidRPr="001356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35698">
        <w:rPr>
          <w:rFonts w:ascii="Times New Roman" w:eastAsia="Times New Roman" w:hAnsi="Times New Roman"/>
          <w:sz w:val="24"/>
          <w:szCs w:val="24"/>
        </w:rPr>
        <w:t>Letter of recognition for community services shall be sought to maximum of one year after the completion of the project (specified in the contract agreement)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135698">
        <w:rPr>
          <w:rFonts w:ascii="Times New Roman" w:eastAsiaTheme="minorHAnsi" w:hAnsi="Times New Roman"/>
          <w:iCs/>
          <w:sz w:val="24"/>
          <w:szCs w:val="24"/>
        </w:rPr>
        <w:t xml:space="preserve">A team member who involved in the community service project shall be entitled to the recognition letter provided that </w:t>
      </w:r>
      <w:r>
        <w:rPr>
          <w:rFonts w:ascii="Times New Roman" w:eastAsiaTheme="minorHAnsi" w:hAnsi="Times New Roman"/>
          <w:iCs/>
          <w:sz w:val="24"/>
          <w:szCs w:val="24"/>
        </w:rPr>
        <w:t>he/she demonstrated his/her participation in the service</w:t>
      </w:r>
      <w:r w:rsidRPr="00135698">
        <w:rPr>
          <w:rFonts w:ascii="Times New Roman" w:eastAsiaTheme="minorHAnsi" w:hAnsi="Times New Roman"/>
          <w:iCs/>
          <w:sz w:val="24"/>
          <w:szCs w:val="24"/>
        </w:rPr>
        <w:t>.</w:t>
      </w:r>
    </w:p>
    <w:p w:rsidR="00A3494D" w:rsidRDefault="00A3494D" w:rsidP="001356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52A7" w:rsidRDefault="00A3494D" w:rsidP="00A349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A11">
        <w:rPr>
          <w:rFonts w:ascii="Times New Roman" w:hAnsi="Times New Roman"/>
          <w:sz w:val="24"/>
          <w:szCs w:val="24"/>
        </w:rPr>
        <w:t xml:space="preserve">Mekelle University </w:t>
      </w:r>
      <w:r w:rsidR="00F7478E">
        <w:rPr>
          <w:rFonts w:ascii="Times New Roman" w:hAnsi="Times New Roman"/>
          <w:sz w:val="24"/>
          <w:szCs w:val="24"/>
        </w:rPr>
        <w:t xml:space="preserve">encourages and recognizes staffs who take part in community services </w:t>
      </w:r>
      <w:r>
        <w:rPr>
          <w:rFonts w:ascii="Times New Roman" w:eastAsia="Times New Roman" w:hAnsi="Times New Roman"/>
          <w:sz w:val="24"/>
          <w:szCs w:val="24"/>
        </w:rPr>
        <w:t xml:space="preserve">that has </w:t>
      </w:r>
      <w:r w:rsidRPr="008E2C98">
        <w:rPr>
          <w:rFonts w:ascii="Times New Roman" w:eastAsia="Times New Roman" w:hAnsi="Times New Roman"/>
          <w:sz w:val="26"/>
          <w:szCs w:val="26"/>
        </w:rPr>
        <w:t>a voluntary nature</w:t>
      </w:r>
      <w:r w:rsidR="00F7478E">
        <w:rPr>
          <w:rFonts w:ascii="Times New Roman" w:eastAsia="Times New Roman" w:hAnsi="Times New Roman"/>
          <w:sz w:val="26"/>
          <w:szCs w:val="26"/>
        </w:rPr>
        <w:t xml:space="preserve"> and non-paid activities </w:t>
      </w:r>
      <w:r>
        <w:rPr>
          <w:rFonts w:ascii="Times New Roman" w:eastAsia="Times New Roman" w:hAnsi="Times New Roman"/>
          <w:sz w:val="24"/>
          <w:szCs w:val="24"/>
        </w:rPr>
        <w:t xml:space="preserve">but must be pre-approved and recorded </w:t>
      </w:r>
      <w:r w:rsidRPr="008E2C98">
        <w:rPr>
          <w:rFonts w:ascii="Times New Roman" w:eastAsia="Times New Roman" w:hAnsi="Times New Roman"/>
          <w:sz w:val="24"/>
          <w:szCs w:val="24"/>
        </w:rPr>
        <w:t xml:space="preserve">by the </w:t>
      </w:r>
      <w:r>
        <w:rPr>
          <w:rFonts w:ascii="Times New Roman" w:eastAsia="Times New Roman" w:hAnsi="Times New Roman"/>
          <w:sz w:val="24"/>
          <w:szCs w:val="24"/>
        </w:rPr>
        <w:t>CCSO in order to get the recognition</w:t>
      </w:r>
      <w:r w:rsidRPr="00376505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11675" w:rsidRDefault="00B11675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2A7" w:rsidRDefault="004752A7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494D" w:rsidRDefault="00A3494D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50A4" w:rsidRDefault="005A50A4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494D" w:rsidRDefault="00A3494D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7A70" w:rsidRDefault="00357A70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7A70" w:rsidRDefault="00357A70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2A7" w:rsidRPr="00B11675" w:rsidRDefault="00672D68" w:rsidP="005A50A4">
      <w:pPr>
        <w:pStyle w:val="Heading1"/>
        <w:rPr>
          <w:vertAlign w:val="superscript"/>
        </w:rPr>
      </w:pPr>
      <w:bookmarkStart w:id="11" w:name="_Toc456270319"/>
      <w:r>
        <w:lastRenderedPageBreak/>
        <w:t>Annex: Terminal Report</w:t>
      </w:r>
      <w:r w:rsidR="004752A7" w:rsidRPr="00B11675">
        <w:t xml:space="preserve"> Format</w:t>
      </w:r>
      <w:bookmarkEnd w:id="11"/>
    </w:p>
    <w:p w:rsidR="004752A7" w:rsidRDefault="004752A7" w:rsidP="004752A7">
      <w:pPr>
        <w:rPr>
          <w:rFonts w:ascii="Times New Roman" w:hAnsi="Times New Roman"/>
          <w:sz w:val="24"/>
          <w:szCs w:val="24"/>
        </w:rPr>
      </w:pPr>
    </w:p>
    <w:p w:rsidR="004752A7" w:rsidRPr="00571456" w:rsidRDefault="004752A7" w:rsidP="004752A7">
      <w:pPr>
        <w:rPr>
          <w:rFonts w:ascii="Times New Roman" w:hAnsi="Times New Roman"/>
          <w:color w:val="000000"/>
          <w:sz w:val="24"/>
          <w:szCs w:val="24"/>
        </w:rPr>
      </w:pPr>
      <w:r w:rsidRPr="00571456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571456">
        <w:rPr>
          <w:rFonts w:ascii="Times New Roman" w:hAnsi="Times New Roman"/>
          <w:b/>
          <w:color w:val="000000"/>
          <w:sz w:val="24"/>
          <w:szCs w:val="24"/>
        </w:rPr>
        <w:t>Title of the Project (mandatory in Amharic and English)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571456" w:rsidTr="004E5D5A">
        <w:tc>
          <w:tcPr>
            <w:tcW w:w="9576" w:type="dxa"/>
          </w:tcPr>
          <w:p w:rsidR="004752A7" w:rsidRPr="00571456" w:rsidRDefault="004752A7" w:rsidP="004E5D5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14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 English: </w:t>
            </w:r>
          </w:p>
          <w:p w:rsidR="004752A7" w:rsidRPr="00571456" w:rsidRDefault="004752A7" w:rsidP="004E5D5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571456" w:rsidRDefault="004752A7" w:rsidP="004E5D5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571456" w:rsidRDefault="004752A7" w:rsidP="004E5D5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14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 Amharic:      </w:t>
            </w:r>
          </w:p>
        </w:tc>
      </w:tr>
    </w:tbl>
    <w:p w:rsidR="004752A7" w:rsidRDefault="004752A7" w:rsidP="004752A7">
      <w:pPr>
        <w:spacing w:line="120" w:lineRule="auto"/>
        <w:rPr>
          <w:rFonts w:ascii="Times New Roman" w:hAnsi="Times New Roman"/>
          <w:b/>
          <w:sz w:val="24"/>
          <w:szCs w:val="24"/>
        </w:rPr>
      </w:pPr>
    </w:p>
    <w:p w:rsidR="004752A7" w:rsidRPr="00DF2E07" w:rsidRDefault="004752A7" w:rsidP="004752A7">
      <w:pPr>
        <w:rPr>
          <w:rFonts w:ascii="Times New Roman" w:hAnsi="Times New Roman"/>
          <w:b/>
          <w:sz w:val="24"/>
          <w:szCs w:val="24"/>
        </w:rPr>
      </w:pPr>
      <w:r w:rsidRPr="00DF2E07">
        <w:rPr>
          <w:rFonts w:ascii="Times New Roman" w:hAnsi="Times New Roman"/>
          <w:b/>
          <w:sz w:val="24"/>
          <w:szCs w:val="24"/>
        </w:rPr>
        <w:t>2. Project management/Organization/ Co-ordination:</w:t>
      </w:r>
    </w:p>
    <w:p w:rsidR="004752A7" w:rsidRDefault="00A3494D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Project</w:t>
      </w:r>
      <w:r w:rsidR="00813891">
        <w:rPr>
          <w:rFonts w:ascii="Times New Roman" w:hAnsi="Times New Roman"/>
          <w:sz w:val="24"/>
          <w:szCs w:val="24"/>
        </w:rPr>
        <w:t>’s registration</w:t>
      </w:r>
      <w:r w:rsidR="004752A7" w:rsidRPr="002F34A3">
        <w:rPr>
          <w:rFonts w:ascii="Times New Roman" w:hAnsi="Times New Roman"/>
          <w:sz w:val="24"/>
          <w:szCs w:val="24"/>
        </w:rPr>
        <w:t xml:space="preserve"> </w:t>
      </w:r>
      <w:r w:rsidR="004752A7">
        <w:rPr>
          <w:rFonts w:ascii="Times New Roman" w:hAnsi="Times New Roman"/>
          <w:sz w:val="24"/>
          <w:szCs w:val="24"/>
        </w:rPr>
        <w:t>number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6F56E8" w:rsidRDefault="004752A7" w:rsidP="004E5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 w:rsidRPr="002F34A3">
        <w:rPr>
          <w:rFonts w:ascii="Times New Roman" w:hAnsi="Times New Roman"/>
          <w:sz w:val="24"/>
          <w:szCs w:val="24"/>
        </w:rPr>
        <w:t xml:space="preserve"> Principal investigator/ project coordinator</w:t>
      </w:r>
      <w:r>
        <w:rPr>
          <w:rFonts w:ascii="Times New Roman" w:hAnsi="Times New Roman"/>
          <w:sz w:val="24"/>
          <w:szCs w:val="24"/>
        </w:rPr>
        <w:t xml:space="preserve"> and members (if any)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6F56E8" w:rsidRDefault="004752A7" w:rsidP="004E5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rPr>
          <w:rFonts w:ascii="Times New Roman" w:hAnsi="Times New Roman"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 Date of Reporting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Default="004752A7" w:rsidP="004E5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52A7" w:rsidRPr="006F56E8" w:rsidRDefault="004752A7" w:rsidP="004E5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2F34A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Project</w:t>
      </w:r>
      <w:r w:rsidRPr="002F34A3">
        <w:rPr>
          <w:rFonts w:ascii="Times New Roman" w:hAnsi="Times New Roman"/>
          <w:sz w:val="24"/>
          <w:szCs w:val="24"/>
        </w:rPr>
        <w:t xml:space="preserve"> team member (s) in the </w:t>
      </w:r>
      <w:r>
        <w:rPr>
          <w:rFonts w:ascii="Times New Roman" w:hAnsi="Times New Roman"/>
          <w:sz w:val="24"/>
          <w:szCs w:val="24"/>
        </w:rPr>
        <w:t xml:space="preserve">outside of Mekelle </w:t>
      </w:r>
      <w:r w:rsidRPr="002F34A3">
        <w:rPr>
          <w:rFonts w:ascii="Times New Roman" w:hAnsi="Times New Roman"/>
          <w:sz w:val="24"/>
          <w:szCs w:val="24"/>
        </w:rPr>
        <w:t>University (if any)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FB5DA5" w:rsidRDefault="004752A7" w:rsidP="004E5D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Pr="002F34A3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2A7" w:rsidRDefault="004752A7" w:rsidP="004752A7">
      <w:pPr>
        <w:spacing w:line="120" w:lineRule="auto"/>
        <w:rPr>
          <w:rFonts w:ascii="Times New Roman" w:hAnsi="Times New Roman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Project duration</w:t>
      </w:r>
      <w:r w:rsidRPr="002F34A3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</w:t>
      </w:r>
      <w:r w:rsidRPr="00E836AA">
        <w:rPr>
          <w:rFonts w:ascii="Times New Roman" w:hAnsi="Times New Roman"/>
          <w:bCs/>
          <w:sz w:val="24"/>
          <w:szCs w:val="24"/>
        </w:rPr>
        <w:t xml:space="preserve"> to </w:t>
      </w:r>
      <w:r>
        <w:rPr>
          <w:rFonts w:ascii="Times New Roman" w:hAnsi="Times New Roman"/>
          <w:bCs/>
          <w:sz w:val="24"/>
          <w:szCs w:val="24"/>
        </w:rPr>
        <w:t>_______________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B4978">
        <w:rPr>
          <w:rFonts w:ascii="Times New Roman" w:hAnsi="Times New Roman"/>
          <w:bCs/>
          <w:sz w:val="24"/>
          <w:szCs w:val="24"/>
        </w:rPr>
        <w:t xml:space="preserve">Number of hours </w:t>
      </w:r>
      <w:r>
        <w:rPr>
          <w:rFonts w:ascii="Times New Roman" w:hAnsi="Times New Roman"/>
          <w:bCs/>
          <w:sz w:val="24"/>
          <w:szCs w:val="24"/>
        </w:rPr>
        <w:t xml:space="preserve">spent </w:t>
      </w:r>
      <w:r w:rsidRPr="005B4978">
        <w:rPr>
          <w:rFonts w:ascii="Times New Roman" w:hAnsi="Times New Roman"/>
          <w:bCs/>
          <w:sz w:val="24"/>
          <w:szCs w:val="24"/>
        </w:rPr>
        <w:t>for services: 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B4978">
        <w:rPr>
          <w:rFonts w:ascii="Times New Roman" w:hAnsi="Times New Roman"/>
          <w:bCs/>
          <w:sz w:val="24"/>
          <w:szCs w:val="24"/>
        </w:rPr>
        <w:t>Number of participants</w:t>
      </w:r>
      <w:r>
        <w:rPr>
          <w:rFonts w:ascii="Times New Roman" w:hAnsi="Times New Roman"/>
          <w:bCs/>
          <w:sz w:val="24"/>
          <w:szCs w:val="24"/>
        </w:rPr>
        <w:t>/beneficiaries</w:t>
      </w:r>
      <w:r w:rsidRPr="005B4978">
        <w:rPr>
          <w:rFonts w:ascii="Times New Roman" w:hAnsi="Times New Roman"/>
          <w:bCs/>
          <w:sz w:val="24"/>
          <w:szCs w:val="24"/>
        </w:rPr>
        <w:t>: __________________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4. Places where community services provided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5B4978">
        <w:rPr>
          <w:rFonts w:ascii="Times New Roman" w:hAnsi="Times New Roman"/>
          <w:bCs/>
          <w:sz w:val="24"/>
          <w:szCs w:val="24"/>
        </w:rPr>
        <w:t>__________________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52A7" w:rsidRDefault="004752A7" w:rsidP="004752A7">
      <w:pPr>
        <w:pStyle w:val="NormalWeb"/>
        <w:spacing w:before="0" w:beforeAutospacing="0" w:after="0" w:afterAutospacing="0"/>
        <w:rPr>
          <w:rFonts w:cs="Calibri"/>
        </w:rPr>
      </w:pPr>
      <w:r>
        <w:rPr>
          <w:rFonts w:ascii="Times-Bold" w:hAnsi="Times-Bold" w:cs="Times-Bold"/>
          <w:b/>
          <w:bCs/>
        </w:rPr>
        <w:t>5. C</w:t>
      </w:r>
      <w:r w:rsidRPr="000267C8">
        <w:rPr>
          <w:rFonts w:cs="Calibri"/>
          <w:b/>
        </w:rPr>
        <w:t>ommunity services partners</w:t>
      </w:r>
      <w:r>
        <w:rPr>
          <w:rFonts w:cs="Calibri"/>
          <w:b/>
        </w:rPr>
        <w:t xml:space="preserve"> and stakeholders</w:t>
      </w:r>
      <w:r w:rsidRPr="000267C8">
        <w:rPr>
          <w:rFonts w:cs="Calibri"/>
          <w:b/>
        </w:rPr>
        <w:t>?</w:t>
      </w:r>
      <w:r w:rsidRPr="00B44AA1">
        <w:rPr>
          <w:rFonts w:cs="Calibri"/>
        </w:rPr>
        <w:t xml:space="preserve"> </w:t>
      </w:r>
    </w:p>
    <w:p w:rsidR="004752A7" w:rsidRDefault="004752A7" w:rsidP="004752A7">
      <w:pPr>
        <w:pStyle w:val="NormalWeb"/>
        <w:spacing w:before="0" w:beforeAutospacing="0" w:after="0" w:afterAutospacing="0"/>
        <w:rPr>
          <w:rFonts w:cs="Calibri"/>
        </w:rPr>
      </w:pPr>
      <w:r>
        <w:rPr>
          <w:rFonts w:cs="Calibri"/>
        </w:rPr>
        <w:t>a) The role and contribution of the partner organization/stakeholders</w:t>
      </w:r>
    </w:p>
    <w:p w:rsidR="004752A7" w:rsidRDefault="004752A7" w:rsidP="004752A7">
      <w:pPr>
        <w:pStyle w:val="NormalWeb"/>
        <w:spacing w:before="0" w:beforeAutospacing="0" w:after="0" w:afterAutospacing="0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FB5DA5" w:rsidRDefault="004752A7" w:rsidP="004E5D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Pr="00FB5DA5" w:rsidRDefault="004752A7" w:rsidP="004752A7">
      <w:pPr>
        <w:pStyle w:val="NoSpacing"/>
        <w:rPr>
          <w:rFonts w:ascii="Times New Roman" w:hAnsi="Times New Roman"/>
          <w:sz w:val="24"/>
          <w:szCs w:val="24"/>
        </w:rPr>
      </w:pPr>
    </w:p>
    <w:p w:rsidR="004752A7" w:rsidRPr="000267C8" w:rsidRDefault="004752A7" w:rsidP="004752A7">
      <w:pPr>
        <w:pStyle w:val="NormalWeb"/>
        <w:spacing w:before="0" w:beforeAutospacing="0" w:after="0" w:afterAutospacing="0"/>
        <w:rPr>
          <w:bCs/>
        </w:rPr>
      </w:pPr>
      <w:r>
        <w:rPr>
          <w:rFonts w:cs="Calibri"/>
        </w:rPr>
        <w:t>b) Addresses</w:t>
      </w:r>
      <w:r w:rsidRPr="002F34A3">
        <w:t xml:space="preserve"> of contact person (s) and</w:t>
      </w:r>
      <w:r>
        <w:t xml:space="preserve"> t</w:t>
      </w:r>
      <w:r w:rsidRPr="002F34A3">
        <w:t>heir role in the project: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FB5DA5" w:rsidRDefault="004752A7" w:rsidP="004E5D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Pr="002F34A3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2A7" w:rsidRPr="00B44AA1" w:rsidRDefault="004752A7" w:rsidP="004752A7">
      <w:pPr>
        <w:pStyle w:val="NormalWeb"/>
        <w:spacing w:before="0" w:beforeAutospacing="0" w:after="0" w:afterAutospacing="0"/>
        <w:rPr>
          <w:bCs/>
        </w:rPr>
      </w:pPr>
      <w:r>
        <w:rPr>
          <w:bCs/>
        </w:rPr>
        <w:t xml:space="preserve">c) </w:t>
      </w:r>
      <w:r w:rsidRPr="00763883">
        <w:rPr>
          <w:bCs/>
        </w:rPr>
        <w:t>List names of individu</w:t>
      </w:r>
      <w:r>
        <w:rPr>
          <w:bCs/>
        </w:rPr>
        <w:t>als who participated in service</w:t>
      </w:r>
    </w:p>
    <w:p w:rsidR="004752A7" w:rsidRDefault="004752A7" w:rsidP="004752A7">
      <w:pPr>
        <w:pStyle w:val="NormalWeb"/>
        <w:spacing w:before="0" w:beforeAutospacing="0" w:after="0" w:afterAutospacing="0"/>
        <w:rPr>
          <w:bCs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FB5DA5" w:rsidRDefault="004752A7" w:rsidP="004E5D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Pr="002F34A3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52A7" w:rsidRPr="005B4978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6. Funding</w:t>
      </w:r>
    </w:p>
    <w:p w:rsidR="004752A7" w:rsidRDefault="004752A7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a. Source of funding: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BA120B" w:rsidRDefault="004752A7" w:rsidP="004E5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Pr="000267C8" w:rsidRDefault="004752A7" w:rsidP="004752A7">
      <w:pPr>
        <w:rPr>
          <w:rFonts w:ascii="Times New Roman" w:hAnsi="Times New Roman"/>
          <w:sz w:val="24"/>
          <w:szCs w:val="24"/>
        </w:rPr>
      </w:pPr>
      <w:r w:rsidRPr="000267C8">
        <w:rPr>
          <w:rFonts w:ascii="Times-Bold" w:hAnsi="Times-Bold" w:cs="Times-Bold"/>
          <w:bCs/>
          <w:sz w:val="24"/>
          <w:szCs w:val="24"/>
        </w:rPr>
        <w:t xml:space="preserve">b. Fund utilized: indicate the amount of </w:t>
      </w:r>
      <w:r>
        <w:rPr>
          <w:rFonts w:ascii="Times-Bold" w:hAnsi="Times-Bold" w:cs="Times-Bold"/>
          <w:bCs/>
          <w:sz w:val="24"/>
          <w:szCs w:val="24"/>
        </w:rPr>
        <w:t>budget</w:t>
      </w:r>
      <w:r w:rsidRPr="000267C8">
        <w:rPr>
          <w:rFonts w:ascii="Times-Bold" w:hAnsi="Times-Bold" w:cs="Times-Bold"/>
          <w:bCs/>
          <w:sz w:val="24"/>
          <w:szCs w:val="24"/>
        </w:rPr>
        <w:t xml:space="preserve"> utilized for the reporting period.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rPr>
          <w:trHeight w:val="377"/>
        </w:trPr>
        <w:tc>
          <w:tcPr>
            <w:tcW w:w="9576" w:type="dxa"/>
          </w:tcPr>
          <w:p w:rsidR="004752A7" w:rsidRPr="005F405A" w:rsidRDefault="004752A7" w:rsidP="004E5D5A">
            <w:pPr>
              <w:spacing w:line="360" w:lineRule="auto"/>
              <w:rPr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lang w:val="en-GB"/>
              </w:rPr>
              <w:t xml:space="preserve">     </w:t>
            </w:r>
          </w:p>
        </w:tc>
      </w:tr>
    </w:tbl>
    <w:p w:rsidR="004752A7" w:rsidRDefault="004752A7" w:rsidP="004752A7">
      <w:pPr>
        <w:rPr>
          <w:rFonts w:ascii="Times-Bold" w:hAnsi="Times-Bold" w:cs="Times-Bold"/>
          <w:b/>
          <w:bCs/>
          <w:sz w:val="24"/>
          <w:szCs w:val="24"/>
        </w:rPr>
      </w:pPr>
    </w:p>
    <w:p w:rsidR="004752A7" w:rsidRPr="000267C8" w:rsidRDefault="004752A7" w:rsidP="004752A7">
      <w:pPr>
        <w:rPr>
          <w:rFonts w:ascii="Times-Bold" w:hAnsi="Times-Bold" w:cs="Times-Bold"/>
          <w:bCs/>
        </w:rPr>
      </w:pPr>
      <w:r w:rsidRPr="000267C8">
        <w:rPr>
          <w:rFonts w:ascii="Times-Bold" w:hAnsi="Times-Bold" w:cs="Times-Bold"/>
          <w:bCs/>
          <w:sz w:val="24"/>
          <w:szCs w:val="24"/>
        </w:rPr>
        <w:t xml:space="preserve">c. Financial expenditure (detailed expenditure for the lifetime of the project by budget item). </w:t>
      </w:r>
      <w:r w:rsidRPr="000267C8">
        <w:rPr>
          <w:rFonts w:ascii="Times-Bold" w:hAnsi="Times-Bold" w:cs="Times-Bold"/>
          <w:bCs/>
        </w:rPr>
        <w:t>Any deviation from the plan must be justified.</w:t>
      </w:r>
    </w:p>
    <w:tbl>
      <w:tblPr>
        <w:tblW w:w="8623" w:type="dxa"/>
        <w:tblInd w:w="93" w:type="dxa"/>
        <w:tblLook w:val="04A0"/>
      </w:tblPr>
      <w:tblGrid>
        <w:gridCol w:w="580"/>
        <w:gridCol w:w="3366"/>
        <w:gridCol w:w="1559"/>
        <w:gridCol w:w="1559"/>
        <w:gridCol w:w="1559"/>
      </w:tblGrid>
      <w:tr w:rsidR="004752A7" w:rsidRPr="00DC36B1" w:rsidTr="004E5D5A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C36B1">
              <w:rPr>
                <w:rFonts w:ascii="Times New Roman" w:eastAsia="Times New Roman" w:hAnsi="Times New Roman"/>
                <w:color w:val="000000"/>
              </w:rPr>
              <w:t>No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C36B1">
              <w:rPr>
                <w:rFonts w:ascii="Times New Roman" w:eastAsia="Times New Roman" w:hAnsi="Times New Roman"/>
                <w:color w:val="000000"/>
              </w:rPr>
              <w:t>Title of Expenses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Approved budget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Expenditure</w:t>
            </w:r>
            <w:r w:rsidRPr="00DC36B1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Remark</w:t>
            </w: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752A7" w:rsidRPr="00DC36B1" w:rsidTr="004E5D5A">
        <w:trPr>
          <w:trHeight w:val="300"/>
        </w:trPr>
        <w:tc>
          <w:tcPr>
            <w:tcW w:w="3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AD172A" w:rsidRDefault="004752A7" w:rsidP="004E5D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AD172A">
              <w:rPr>
                <w:rFonts w:ascii="Times New Roman" w:eastAsia="Times New Roman" w:hAnsi="Times New Roman"/>
                <w:b/>
                <w:color w:val="00000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A7" w:rsidRPr="00DC36B1" w:rsidRDefault="004752A7" w:rsidP="004E5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pStyle w:val="NormalWeb"/>
        <w:spacing w:before="0" w:beforeAutospacing="0" w:after="0" w:afterAutospacing="0"/>
        <w:rPr>
          <w:bCs/>
        </w:rPr>
      </w:pPr>
    </w:p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Executive summary</w:t>
      </w:r>
      <w:r w:rsidRPr="002F34A3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9913D9" w:rsidRDefault="004752A7" w:rsidP="004E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6F56E8" w:rsidRDefault="004752A7" w:rsidP="004E5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8. Introduction</w:t>
      </w:r>
    </w:p>
    <w:p w:rsidR="004752A7" w:rsidRDefault="004752A7" w:rsidP="004752A7">
      <w:pPr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What motivate you, basic questions, significance of the services, etc: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7517F3" w:rsidRDefault="004752A7" w:rsidP="004E5D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752A7" w:rsidRDefault="004752A7" w:rsidP="004752A7">
      <w:pPr>
        <w:spacing w:line="120" w:lineRule="auto"/>
        <w:rPr>
          <w:rFonts w:ascii="Times New Roman" w:hAnsi="Times New Roman"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Pr="002F6FBF">
        <w:rPr>
          <w:rFonts w:ascii="Times New Roman" w:hAnsi="Times New Roman"/>
          <w:b/>
          <w:sz w:val="24"/>
          <w:szCs w:val="24"/>
        </w:rPr>
        <w:t>Objective</w:t>
      </w:r>
      <w:r>
        <w:rPr>
          <w:rFonts w:ascii="Times New Roman" w:hAnsi="Times New Roman"/>
          <w:b/>
          <w:sz w:val="24"/>
          <w:szCs w:val="24"/>
        </w:rPr>
        <w:t>s/purpose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7517F3" w:rsidRDefault="004752A7" w:rsidP="004E5D5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752A7" w:rsidRDefault="004752A7" w:rsidP="004752A7">
      <w:pPr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Pr="000267C8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0267C8">
        <w:rPr>
          <w:rFonts w:ascii="Times-Roman" w:hAnsi="Times-Roman" w:cs="Times-Roman"/>
          <w:b/>
          <w:sz w:val="24"/>
          <w:szCs w:val="24"/>
        </w:rPr>
        <w:t xml:space="preserve">9. </w:t>
      </w:r>
      <w:r w:rsidRPr="000267C8">
        <w:rPr>
          <w:rFonts w:ascii="Times-Bold" w:hAnsi="Times-Bold" w:cs="Times-Bold"/>
          <w:b/>
          <w:bCs/>
          <w:sz w:val="24"/>
          <w:szCs w:val="24"/>
        </w:rPr>
        <w:t xml:space="preserve">Methodology and approaches used: 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B96C38" w:rsidRDefault="004752A7" w:rsidP="004E5D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Results:</w:t>
      </w:r>
    </w:p>
    <w:p w:rsidR="004752A7" w:rsidRPr="00B44AA1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4AA1">
        <w:rPr>
          <w:rFonts w:ascii="Times New Roman" w:hAnsi="Times New Roman"/>
          <w:bCs/>
          <w:sz w:val="24"/>
          <w:szCs w:val="24"/>
        </w:rPr>
        <w:t xml:space="preserve">Discuss </w:t>
      </w:r>
      <w:r w:rsidRPr="00B44AA1">
        <w:rPr>
          <w:rFonts w:ascii="Times New Roman" w:hAnsi="Times New Roman"/>
          <w:sz w:val="24"/>
          <w:szCs w:val="24"/>
        </w:rPr>
        <w:t xml:space="preserve">the main activities of your project, outline the steps you </w:t>
      </w:r>
      <w:r>
        <w:rPr>
          <w:rFonts w:ascii="Times New Roman" w:hAnsi="Times New Roman"/>
          <w:sz w:val="24"/>
          <w:szCs w:val="24"/>
        </w:rPr>
        <w:t>followed to</w:t>
      </w:r>
      <w:r w:rsidRPr="00B44AA1">
        <w:rPr>
          <w:rFonts w:ascii="Times New Roman" w:hAnsi="Times New Roman"/>
          <w:sz w:val="24"/>
          <w:szCs w:val="24"/>
        </w:rPr>
        <w:t xml:space="preserve"> implement, and complete the project, problems that occurred during the project, the impact </w:t>
      </w:r>
      <w:r>
        <w:rPr>
          <w:rFonts w:ascii="Times New Roman" w:hAnsi="Times New Roman"/>
          <w:sz w:val="24"/>
          <w:szCs w:val="24"/>
        </w:rPr>
        <w:t>of</w:t>
      </w:r>
      <w:r w:rsidRPr="00B44AA1">
        <w:rPr>
          <w:rFonts w:ascii="Times New Roman" w:hAnsi="Times New Roman"/>
          <w:sz w:val="24"/>
          <w:szCs w:val="24"/>
        </w:rPr>
        <w:t xml:space="preserve"> project on the community or on the people who</w:t>
      </w:r>
      <w:r>
        <w:rPr>
          <w:rFonts w:ascii="Times New Roman" w:hAnsi="Times New Roman"/>
          <w:sz w:val="24"/>
          <w:szCs w:val="24"/>
        </w:rPr>
        <w:t xml:space="preserve"> </w:t>
      </w:r>
      <w:r w:rsidR="005A50A4">
        <w:rPr>
          <w:rFonts w:ascii="Times New Roman" w:hAnsi="Times New Roman"/>
          <w:sz w:val="24"/>
          <w:szCs w:val="24"/>
        </w:rPr>
        <w:t>received your service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9913D9" w:rsidRDefault="004752A7" w:rsidP="004E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6F56E8" w:rsidRDefault="004752A7" w:rsidP="004E5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Feedback of beneficiaries</w:t>
      </w:r>
    </w:p>
    <w:p w:rsidR="004752A7" w:rsidRDefault="004752A7" w:rsidP="004752A7">
      <w:pPr>
        <w:rPr>
          <w:rFonts w:ascii="Times New Roman" w:hAnsi="Times New Roman"/>
          <w:bCs/>
          <w:sz w:val="24"/>
          <w:szCs w:val="24"/>
        </w:rPr>
      </w:pPr>
      <w:r w:rsidRPr="00B44AA1">
        <w:rPr>
          <w:rFonts w:ascii="Times New Roman" w:hAnsi="Times New Roman"/>
          <w:bCs/>
          <w:sz w:val="24"/>
          <w:szCs w:val="24"/>
        </w:rPr>
        <w:t xml:space="preserve">Discuss </w:t>
      </w:r>
      <w:r w:rsidRPr="00B44AA1">
        <w:rPr>
          <w:rFonts w:ascii="Times New Roman" w:hAnsi="Times New Roman"/>
          <w:sz w:val="24"/>
          <w:szCs w:val="24"/>
        </w:rPr>
        <w:t xml:space="preserve">the main </w:t>
      </w:r>
      <w:r>
        <w:rPr>
          <w:rFonts w:ascii="Times New Roman" w:hAnsi="Times New Roman"/>
          <w:sz w:val="24"/>
          <w:szCs w:val="24"/>
        </w:rPr>
        <w:t>benefic</w:t>
      </w:r>
      <w:r w:rsidR="00B11675">
        <w:rPr>
          <w:rFonts w:ascii="Times New Roman" w:hAnsi="Times New Roman"/>
          <w:sz w:val="24"/>
          <w:szCs w:val="24"/>
        </w:rPr>
        <w:t>iaries</w:t>
      </w:r>
      <w:r>
        <w:rPr>
          <w:rFonts w:ascii="Times New Roman" w:hAnsi="Times New Roman"/>
          <w:sz w:val="24"/>
          <w:szCs w:val="24"/>
        </w:rPr>
        <w:t xml:space="preserve"> of the project</w:t>
      </w:r>
      <w:r w:rsidR="005A50A4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A50A4">
        <w:rPr>
          <w:rFonts w:ascii="Times New Roman" w:hAnsi="Times New Roman"/>
          <w:bCs/>
          <w:sz w:val="24"/>
          <w:szCs w:val="24"/>
        </w:rPr>
        <w:t>who are the</w:t>
      </w:r>
      <w:r w:rsidR="005A50A4" w:rsidRPr="00B44AA1">
        <w:rPr>
          <w:rFonts w:ascii="Times New Roman" w:hAnsi="Times New Roman"/>
          <w:bCs/>
          <w:sz w:val="24"/>
          <w:szCs w:val="24"/>
        </w:rPr>
        <w:t xml:space="preserve"> </w:t>
      </w:r>
      <w:r w:rsidR="005A50A4">
        <w:rPr>
          <w:rFonts w:ascii="Times New Roman" w:hAnsi="Times New Roman"/>
          <w:bCs/>
          <w:sz w:val="24"/>
          <w:szCs w:val="24"/>
        </w:rPr>
        <w:t xml:space="preserve">beneficiaries of the service </w:t>
      </w:r>
      <w:r w:rsidRPr="00970C16">
        <w:rPr>
          <w:rFonts w:ascii="Times New Roman" w:hAnsi="Times New Roman"/>
          <w:bCs/>
          <w:sz w:val="24"/>
          <w:szCs w:val="24"/>
        </w:rPr>
        <w:t>and their feedback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9913D9" w:rsidRDefault="004752A7" w:rsidP="004E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6F56E8" w:rsidRDefault="004752A7" w:rsidP="004E5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Conclusion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9913D9" w:rsidRDefault="004752A7" w:rsidP="004E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6F56E8" w:rsidRDefault="004752A7" w:rsidP="004E5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</w:t>
      </w:r>
      <w:r w:rsidRPr="002F34A3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 xml:space="preserve">For Trainings (please attach the manual)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4752A7" w:rsidRPr="006F56E8" w:rsidTr="004E5D5A">
        <w:tc>
          <w:tcPr>
            <w:tcW w:w="9576" w:type="dxa"/>
          </w:tcPr>
          <w:p w:rsidR="004752A7" w:rsidRPr="009913D9" w:rsidRDefault="004752A7" w:rsidP="004E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752A7" w:rsidRPr="006F56E8" w:rsidRDefault="004752A7" w:rsidP="004E5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13. All the above information are correct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_______________________________                 __________________</w:t>
      </w:r>
    </w:p>
    <w:p w:rsidR="004752A7" w:rsidRDefault="004752A7" w:rsidP="004752A7">
      <w:pPr>
        <w:rPr>
          <w:rFonts w:ascii="Times New Roman" w:hAnsi="Times New 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Project Coordinator /PI                                              Signature and Date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Approval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  <w:u w:val="single"/>
        </w:rPr>
        <w:t>______________________</w:t>
      </w:r>
      <w:r>
        <w:rPr>
          <w:rFonts w:ascii="Times-Roman" w:hAnsi="Times-Roman" w:cs="Times-Roman"/>
          <w:sz w:val="24"/>
          <w:szCs w:val="24"/>
        </w:rPr>
        <w:t xml:space="preserve">                          ________________________________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Department Head                                                   Signature and Date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Approval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  <w:u w:val="single"/>
        </w:rPr>
        <w:t>______________________</w:t>
      </w:r>
      <w:r>
        <w:rPr>
          <w:rFonts w:ascii="Times-Roman" w:hAnsi="Times-Roman" w:cs="Times-Roman"/>
          <w:sz w:val="24"/>
          <w:szCs w:val="24"/>
        </w:rPr>
        <w:t xml:space="preserve">                          ________________________________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College/Ins RCS Coordinator      </w:t>
      </w:r>
      <w:r w:rsidR="00B11675">
        <w:rPr>
          <w:rFonts w:ascii="Times-Roman" w:hAnsi="Times-Roman" w:cs="Times-Roman"/>
          <w:sz w:val="24"/>
          <w:szCs w:val="24"/>
        </w:rPr>
        <w:t xml:space="preserve">                          </w:t>
      </w:r>
      <w:r>
        <w:rPr>
          <w:rFonts w:ascii="Times-Roman" w:hAnsi="Times-Roman" w:cs="Times-Roman"/>
          <w:sz w:val="24"/>
          <w:szCs w:val="24"/>
        </w:rPr>
        <w:t xml:space="preserve"> Signature and Date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14. For CCSO Use Only (Final checking and approval)</w:t>
      </w: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752A7" w:rsidRDefault="004752A7" w:rsidP="004752A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________________________________________________________________</w:t>
      </w:r>
    </w:p>
    <w:p w:rsidR="004752A7" w:rsidRPr="002F34A3" w:rsidRDefault="004752A7" w:rsidP="004752A7">
      <w:pPr>
        <w:rPr>
          <w:rFonts w:ascii="Times New Roman" w:hAnsi="Times New Roman"/>
        </w:rPr>
      </w:pPr>
      <w:r>
        <w:rPr>
          <w:rFonts w:ascii="Times-Roman" w:hAnsi="Times-Roman" w:cs="Times-Roman"/>
          <w:sz w:val="24"/>
          <w:szCs w:val="24"/>
        </w:rPr>
        <w:t>Date of Submission</w:t>
      </w:r>
    </w:p>
    <w:p w:rsidR="004752A7" w:rsidRDefault="004752A7" w:rsidP="00CC1D1C">
      <w:pPr>
        <w:tabs>
          <w:tab w:val="clear" w:pos="720"/>
        </w:tabs>
        <w:suppressAutoHyphens w:val="0"/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52A7" w:rsidSect="000476D0">
      <w:footerReference w:type="default" r:id="rId9"/>
      <w:pgSz w:w="12240" w:h="15840"/>
      <w:pgMar w:top="1440" w:right="900" w:bottom="1440" w:left="1440" w:header="0" w:footer="0" w:gutter="0"/>
      <w:pgBorders w:display="firstPage"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pgNumType w:start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4B6" w:rsidRDefault="00F424B6" w:rsidP="0025140B">
      <w:pPr>
        <w:spacing w:after="0" w:line="240" w:lineRule="auto"/>
      </w:pPr>
      <w:r>
        <w:separator/>
      </w:r>
    </w:p>
  </w:endnote>
  <w:endnote w:type="continuationSeparator" w:id="1">
    <w:p w:rsidR="00F424B6" w:rsidRDefault="00F424B6" w:rsidP="00251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altName w:val="Calisto MT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12" w:author="Vostro154032bit" w:date="2015-08-10T17:34:00Z"/>
  <w:sdt>
    <w:sdtPr>
      <w:id w:val="273487397"/>
      <w:docPartObj>
        <w:docPartGallery w:val="Page Numbers (Bottom of Page)"/>
        <w:docPartUnique/>
      </w:docPartObj>
    </w:sdtPr>
    <w:sdtContent>
      <w:customXmlInsRangeEnd w:id="12"/>
      <w:p w:rsidR="00886DD4" w:rsidRDefault="00B13810">
        <w:pPr>
          <w:pStyle w:val="Footer"/>
          <w:jc w:val="center"/>
          <w:rPr>
            <w:ins w:id="13" w:author="Vostro154032bit" w:date="2015-08-10T17:34:00Z"/>
          </w:rPr>
        </w:pPr>
        <w:ins w:id="14" w:author="Vostro154032bit" w:date="2015-08-10T17:34:00Z">
          <w:r>
            <w:fldChar w:fldCharType="begin"/>
          </w:r>
          <w:r w:rsidR="00886DD4">
            <w:instrText xml:space="preserve"> PAGE   \* MERGEFORMAT </w:instrText>
          </w:r>
          <w:r>
            <w:fldChar w:fldCharType="separate"/>
          </w:r>
        </w:ins>
        <w:r w:rsidR="002F7425">
          <w:rPr>
            <w:noProof/>
          </w:rPr>
          <w:t>11</w:t>
        </w:r>
        <w:ins w:id="15" w:author="Vostro154032bit" w:date="2015-08-10T17:34:00Z">
          <w:r>
            <w:fldChar w:fldCharType="end"/>
          </w:r>
        </w:ins>
      </w:p>
    </w:sdtContent>
    <w:customXmlInsRangeStart w:id="16" w:author="Vostro154032bit" w:date="2015-08-10T17:34:00Z"/>
  </w:sdt>
  <w:customXmlInsRangeEnd w:id="16"/>
  <w:p w:rsidR="00886DD4" w:rsidRDefault="00886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4B6" w:rsidRDefault="00F424B6" w:rsidP="0025140B">
      <w:pPr>
        <w:spacing w:after="0" w:line="240" w:lineRule="auto"/>
      </w:pPr>
      <w:r>
        <w:separator/>
      </w:r>
    </w:p>
  </w:footnote>
  <w:footnote w:type="continuationSeparator" w:id="1">
    <w:p w:rsidR="00F424B6" w:rsidRDefault="00F424B6" w:rsidP="00251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57F6"/>
    <w:multiLevelType w:val="multilevel"/>
    <w:tmpl w:val="84C2A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8027380"/>
    <w:multiLevelType w:val="multilevel"/>
    <w:tmpl w:val="74FC6A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A6E55FA"/>
    <w:multiLevelType w:val="hybridMultilevel"/>
    <w:tmpl w:val="BB8A47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E5057"/>
    <w:multiLevelType w:val="multilevel"/>
    <w:tmpl w:val="A4503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upperLetter"/>
      <w:lvlText w:val="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D9D7783"/>
    <w:multiLevelType w:val="multilevel"/>
    <w:tmpl w:val="408A6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FE48BC"/>
    <w:multiLevelType w:val="multilevel"/>
    <w:tmpl w:val="316C4A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WenQuanYi Micro Hei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092661D"/>
    <w:multiLevelType w:val="hybridMultilevel"/>
    <w:tmpl w:val="4080B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9344A"/>
    <w:multiLevelType w:val="hybridMultilevel"/>
    <w:tmpl w:val="CECCF4C4"/>
    <w:lvl w:ilvl="0" w:tplc="0409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8">
    <w:nsid w:val="12C072E1"/>
    <w:multiLevelType w:val="hybridMultilevel"/>
    <w:tmpl w:val="DB9226A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A0A6B"/>
    <w:multiLevelType w:val="multilevel"/>
    <w:tmpl w:val="D3B2DC44"/>
    <w:lvl w:ilvl="0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870"/>
        </w:tabs>
        <w:ind w:left="18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0"/>
        </w:tabs>
        <w:ind w:left="22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90"/>
        </w:tabs>
        <w:ind w:left="259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950"/>
        </w:tabs>
        <w:ind w:left="29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0"/>
        </w:tabs>
        <w:ind w:left="33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70"/>
        </w:tabs>
        <w:ind w:left="367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4030"/>
        </w:tabs>
        <w:ind w:left="40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0"/>
        </w:tabs>
        <w:ind w:left="4390" w:hanging="360"/>
      </w:pPr>
      <w:rPr>
        <w:rFonts w:ascii="OpenSymbol" w:hAnsi="OpenSymbol" w:cs="OpenSymbol" w:hint="default"/>
      </w:rPr>
    </w:lvl>
  </w:abstractNum>
  <w:abstractNum w:abstractNumId="10">
    <w:nsid w:val="19021BF3"/>
    <w:multiLevelType w:val="hybridMultilevel"/>
    <w:tmpl w:val="C342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9B7A4F"/>
    <w:multiLevelType w:val="multilevel"/>
    <w:tmpl w:val="052242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941B85"/>
    <w:multiLevelType w:val="hybridMultilevel"/>
    <w:tmpl w:val="29EE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1B3C9B"/>
    <w:multiLevelType w:val="multilevel"/>
    <w:tmpl w:val="745EC16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>
    <w:nsid w:val="26DB4DF8"/>
    <w:multiLevelType w:val="hybridMultilevel"/>
    <w:tmpl w:val="BB8A47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3C2AA3"/>
    <w:multiLevelType w:val="multilevel"/>
    <w:tmpl w:val="DC44DA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EB47CCA"/>
    <w:multiLevelType w:val="hybridMultilevel"/>
    <w:tmpl w:val="4866F3E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E7550E"/>
    <w:multiLevelType w:val="hybridMultilevel"/>
    <w:tmpl w:val="B3F419D6"/>
    <w:lvl w:ilvl="0" w:tplc="AD5ACD90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1B625C"/>
    <w:multiLevelType w:val="multilevel"/>
    <w:tmpl w:val="7DC6713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1724" w:hanging="720"/>
      </w:pPr>
    </w:lvl>
    <w:lvl w:ilvl="3">
      <w:start w:val="1"/>
      <w:numFmt w:val="decimal"/>
      <w:lvlText w:val="%1.%2.%3.%4."/>
      <w:lvlJc w:val="left"/>
      <w:pPr>
        <w:ind w:left="2084" w:hanging="720"/>
      </w:pPr>
    </w:lvl>
    <w:lvl w:ilvl="4">
      <w:start w:val="1"/>
      <w:numFmt w:val="decimal"/>
      <w:lvlText w:val="%1.%2.%3.%4.%5."/>
      <w:lvlJc w:val="left"/>
      <w:pPr>
        <w:ind w:left="2804" w:hanging="1080"/>
      </w:pPr>
    </w:lvl>
    <w:lvl w:ilvl="5">
      <w:start w:val="1"/>
      <w:numFmt w:val="decimal"/>
      <w:lvlText w:val="%1.%2.%3.%4.%5.%6."/>
      <w:lvlJc w:val="left"/>
      <w:pPr>
        <w:ind w:left="3164" w:hanging="1080"/>
      </w:pPr>
    </w:lvl>
    <w:lvl w:ilvl="6">
      <w:start w:val="1"/>
      <w:numFmt w:val="decimal"/>
      <w:lvlText w:val="%1.%2.%3.%4.%5.%6.%7."/>
      <w:lvlJc w:val="left"/>
      <w:pPr>
        <w:ind w:left="3884" w:hanging="1440"/>
      </w:pPr>
    </w:lvl>
    <w:lvl w:ilvl="7">
      <w:start w:val="1"/>
      <w:numFmt w:val="decimal"/>
      <w:lvlText w:val="%1.%2.%3.%4.%5.%6.%7.%8."/>
      <w:lvlJc w:val="left"/>
      <w:pPr>
        <w:ind w:left="4244" w:hanging="1440"/>
      </w:pPr>
    </w:lvl>
    <w:lvl w:ilvl="8">
      <w:start w:val="1"/>
      <w:numFmt w:val="decimal"/>
      <w:lvlText w:val="%1.%2.%3.%4.%5.%6.%7.%8.%9."/>
      <w:lvlJc w:val="left"/>
      <w:pPr>
        <w:ind w:left="4964" w:hanging="1800"/>
      </w:pPr>
    </w:lvl>
  </w:abstractNum>
  <w:abstractNum w:abstractNumId="19">
    <w:nsid w:val="3B9D385E"/>
    <w:multiLevelType w:val="multilevel"/>
    <w:tmpl w:val="4682592E"/>
    <w:lvl w:ilvl="0">
      <w:start w:val="1"/>
      <w:numFmt w:val="bullet"/>
      <w:lvlText w:val=""/>
      <w:lvlJc w:val="left"/>
      <w:pPr>
        <w:tabs>
          <w:tab w:val="num" w:pos="1510"/>
        </w:tabs>
        <w:ind w:left="151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870"/>
        </w:tabs>
        <w:ind w:left="18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0"/>
        </w:tabs>
        <w:ind w:left="22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90"/>
        </w:tabs>
        <w:ind w:left="259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950"/>
        </w:tabs>
        <w:ind w:left="29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0"/>
        </w:tabs>
        <w:ind w:left="33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70"/>
        </w:tabs>
        <w:ind w:left="367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4030"/>
        </w:tabs>
        <w:ind w:left="40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0"/>
        </w:tabs>
        <w:ind w:left="4390" w:hanging="360"/>
      </w:pPr>
      <w:rPr>
        <w:rFonts w:ascii="OpenSymbol" w:hAnsi="OpenSymbol" w:cs="OpenSymbol" w:hint="default"/>
      </w:rPr>
    </w:lvl>
  </w:abstractNum>
  <w:abstractNum w:abstractNumId="20">
    <w:nsid w:val="3C1A710C"/>
    <w:multiLevelType w:val="multilevel"/>
    <w:tmpl w:val="46DE343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>
    <w:nsid w:val="3E0334B3"/>
    <w:multiLevelType w:val="hybridMultilevel"/>
    <w:tmpl w:val="D786BE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20ECB"/>
    <w:multiLevelType w:val="multilevel"/>
    <w:tmpl w:val="6CA805B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6"/>
      <w:numFmt w:val="decimal"/>
      <w:lvlText w:val="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43A30090"/>
    <w:multiLevelType w:val="multilevel"/>
    <w:tmpl w:val="9B7ED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>
    <w:nsid w:val="4EDE4DFC"/>
    <w:multiLevelType w:val="multilevel"/>
    <w:tmpl w:val="7D14E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5">
    <w:nsid w:val="51B43CAA"/>
    <w:multiLevelType w:val="hybridMultilevel"/>
    <w:tmpl w:val="BB5C4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304411"/>
    <w:multiLevelType w:val="multilevel"/>
    <w:tmpl w:val="037C2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45E535E"/>
    <w:multiLevelType w:val="hybridMultilevel"/>
    <w:tmpl w:val="1E9EF182"/>
    <w:lvl w:ilvl="0" w:tplc="0409000F">
      <w:start w:val="1"/>
      <w:numFmt w:val="decimal"/>
      <w:lvlText w:val="%1."/>
      <w:lvlJc w:val="left"/>
      <w:pPr>
        <w:ind w:left="769" w:hanging="360"/>
      </w:pPr>
    </w:lvl>
    <w:lvl w:ilvl="1" w:tplc="04090019" w:tentative="1">
      <w:start w:val="1"/>
      <w:numFmt w:val="lowerLetter"/>
      <w:lvlText w:val="%2."/>
      <w:lvlJc w:val="left"/>
      <w:pPr>
        <w:ind w:left="1489" w:hanging="360"/>
      </w:pPr>
    </w:lvl>
    <w:lvl w:ilvl="2" w:tplc="0409001B" w:tentative="1">
      <w:start w:val="1"/>
      <w:numFmt w:val="lowerRoman"/>
      <w:lvlText w:val="%3."/>
      <w:lvlJc w:val="right"/>
      <w:pPr>
        <w:ind w:left="2209" w:hanging="180"/>
      </w:pPr>
    </w:lvl>
    <w:lvl w:ilvl="3" w:tplc="0409000F" w:tentative="1">
      <w:start w:val="1"/>
      <w:numFmt w:val="decimal"/>
      <w:lvlText w:val="%4."/>
      <w:lvlJc w:val="left"/>
      <w:pPr>
        <w:ind w:left="2929" w:hanging="360"/>
      </w:pPr>
    </w:lvl>
    <w:lvl w:ilvl="4" w:tplc="04090019" w:tentative="1">
      <w:start w:val="1"/>
      <w:numFmt w:val="lowerLetter"/>
      <w:lvlText w:val="%5."/>
      <w:lvlJc w:val="left"/>
      <w:pPr>
        <w:ind w:left="3649" w:hanging="360"/>
      </w:pPr>
    </w:lvl>
    <w:lvl w:ilvl="5" w:tplc="0409001B" w:tentative="1">
      <w:start w:val="1"/>
      <w:numFmt w:val="lowerRoman"/>
      <w:lvlText w:val="%6."/>
      <w:lvlJc w:val="right"/>
      <w:pPr>
        <w:ind w:left="4369" w:hanging="180"/>
      </w:pPr>
    </w:lvl>
    <w:lvl w:ilvl="6" w:tplc="0409000F" w:tentative="1">
      <w:start w:val="1"/>
      <w:numFmt w:val="decimal"/>
      <w:lvlText w:val="%7."/>
      <w:lvlJc w:val="left"/>
      <w:pPr>
        <w:ind w:left="5089" w:hanging="360"/>
      </w:pPr>
    </w:lvl>
    <w:lvl w:ilvl="7" w:tplc="04090019" w:tentative="1">
      <w:start w:val="1"/>
      <w:numFmt w:val="lowerLetter"/>
      <w:lvlText w:val="%8."/>
      <w:lvlJc w:val="left"/>
      <w:pPr>
        <w:ind w:left="5809" w:hanging="360"/>
      </w:pPr>
    </w:lvl>
    <w:lvl w:ilvl="8" w:tplc="04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8">
    <w:nsid w:val="55D7726A"/>
    <w:multiLevelType w:val="hybridMultilevel"/>
    <w:tmpl w:val="2AA8C3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AA12D0"/>
    <w:multiLevelType w:val="hybridMultilevel"/>
    <w:tmpl w:val="B5C86306"/>
    <w:lvl w:ilvl="0" w:tplc="ED127010">
      <w:start w:val="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584608"/>
    <w:multiLevelType w:val="multilevel"/>
    <w:tmpl w:val="A670B776"/>
    <w:lvl w:ilvl="0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870"/>
        </w:tabs>
        <w:ind w:left="18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0"/>
        </w:tabs>
        <w:ind w:left="22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90"/>
        </w:tabs>
        <w:ind w:left="259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950"/>
        </w:tabs>
        <w:ind w:left="29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0"/>
        </w:tabs>
        <w:ind w:left="33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70"/>
        </w:tabs>
        <w:ind w:left="367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4030"/>
        </w:tabs>
        <w:ind w:left="40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0"/>
        </w:tabs>
        <w:ind w:left="4390" w:hanging="360"/>
      </w:pPr>
      <w:rPr>
        <w:rFonts w:ascii="OpenSymbol" w:hAnsi="OpenSymbol" w:cs="OpenSymbol" w:hint="default"/>
      </w:rPr>
    </w:lvl>
  </w:abstractNum>
  <w:abstractNum w:abstractNumId="31">
    <w:nsid w:val="64167238"/>
    <w:multiLevelType w:val="hybridMultilevel"/>
    <w:tmpl w:val="3ADEB9D4"/>
    <w:lvl w:ilvl="0" w:tplc="9072FADE">
      <w:start w:val="1"/>
      <w:numFmt w:val="upperLetter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A2752"/>
    <w:multiLevelType w:val="multilevel"/>
    <w:tmpl w:val="7D14E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3">
    <w:nsid w:val="66161476"/>
    <w:multiLevelType w:val="multilevel"/>
    <w:tmpl w:val="436626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6A006329"/>
    <w:multiLevelType w:val="hybridMultilevel"/>
    <w:tmpl w:val="3F32D8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A9C35C6"/>
    <w:multiLevelType w:val="multilevel"/>
    <w:tmpl w:val="56AEB496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6">
    <w:nsid w:val="6ADE1514"/>
    <w:multiLevelType w:val="hybridMultilevel"/>
    <w:tmpl w:val="6B586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4C2C05"/>
    <w:multiLevelType w:val="multilevel"/>
    <w:tmpl w:val="E4AE9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55D4B0A"/>
    <w:multiLevelType w:val="hybridMultilevel"/>
    <w:tmpl w:val="FBEAF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6F61BF"/>
    <w:multiLevelType w:val="multilevel"/>
    <w:tmpl w:val="4682592E"/>
    <w:lvl w:ilvl="0">
      <w:start w:val="1"/>
      <w:numFmt w:val="bullet"/>
      <w:lvlText w:val=""/>
      <w:lvlJc w:val="left"/>
      <w:pPr>
        <w:tabs>
          <w:tab w:val="num" w:pos="1510"/>
        </w:tabs>
        <w:ind w:left="151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◦"/>
      <w:lvlJc w:val="left"/>
      <w:pPr>
        <w:tabs>
          <w:tab w:val="num" w:pos="1870"/>
        </w:tabs>
        <w:ind w:left="18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30"/>
        </w:tabs>
        <w:ind w:left="22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2590"/>
        </w:tabs>
        <w:ind w:left="259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950"/>
        </w:tabs>
        <w:ind w:left="29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10"/>
        </w:tabs>
        <w:ind w:left="33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3670"/>
        </w:tabs>
        <w:ind w:left="367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4030"/>
        </w:tabs>
        <w:ind w:left="40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90"/>
        </w:tabs>
        <w:ind w:left="4390" w:hanging="360"/>
      </w:pPr>
      <w:rPr>
        <w:rFonts w:ascii="OpenSymbol" w:hAnsi="OpenSymbol" w:cs="OpenSymbol" w:hint="default"/>
      </w:rPr>
    </w:lvl>
  </w:abstractNum>
  <w:abstractNum w:abstractNumId="40">
    <w:nsid w:val="76417022"/>
    <w:multiLevelType w:val="hybridMultilevel"/>
    <w:tmpl w:val="43CE8F1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1">
    <w:nsid w:val="7A055202"/>
    <w:multiLevelType w:val="hybridMultilevel"/>
    <w:tmpl w:val="BB8A47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735BAC"/>
    <w:multiLevelType w:val="hybridMultilevel"/>
    <w:tmpl w:val="4CA0F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DA528F"/>
    <w:multiLevelType w:val="hybridMultilevel"/>
    <w:tmpl w:val="055CE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8"/>
  </w:num>
  <w:num w:numId="4">
    <w:abstractNumId w:val="39"/>
  </w:num>
  <w:num w:numId="5">
    <w:abstractNumId w:val="35"/>
  </w:num>
  <w:num w:numId="6">
    <w:abstractNumId w:val="15"/>
  </w:num>
  <w:num w:numId="7">
    <w:abstractNumId w:val="36"/>
  </w:num>
  <w:num w:numId="8">
    <w:abstractNumId w:val="5"/>
  </w:num>
  <w:num w:numId="9">
    <w:abstractNumId w:val="37"/>
  </w:num>
  <w:num w:numId="10">
    <w:abstractNumId w:val="11"/>
  </w:num>
  <w:num w:numId="11">
    <w:abstractNumId w:val="0"/>
  </w:num>
  <w:num w:numId="12">
    <w:abstractNumId w:val="20"/>
  </w:num>
  <w:num w:numId="13">
    <w:abstractNumId w:val="33"/>
  </w:num>
  <w:num w:numId="14">
    <w:abstractNumId w:val="19"/>
  </w:num>
  <w:num w:numId="15">
    <w:abstractNumId w:val="30"/>
  </w:num>
  <w:num w:numId="16">
    <w:abstractNumId w:val="9"/>
  </w:num>
  <w:num w:numId="17">
    <w:abstractNumId w:val="7"/>
  </w:num>
  <w:num w:numId="18">
    <w:abstractNumId w:val="22"/>
  </w:num>
  <w:num w:numId="19">
    <w:abstractNumId w:val="32"/>
  </w:num>
  <w:num w:numId="20">
    <w:abstractNumId w:val="24"/>
  </w:num>
  <w:num w:numId="21">
    <w:abstractNumId w:val="34"/>
  </w:num>
  <w:num w:numId="22">
    <w:abstractNumId w:val="28"/>
  </w:num>
  <w:num w:numId="23">
    <w:abstractNumId w:val="43"/>
  </w:num>
  <w:num w:numId="24">
    <w:abstractNumId w:val="38"/>
  </w:num>
  <w:num w:numId="25">
    <w:abstractNumId w:val="40"/>
  </w:num>
  <w:num w:numId="26">
    <w:abstractNumId w:val="26"/>
  </w:num>
  <w:num w:numId="27">
    <w:abstractNumId w:val="10"/>
  </w:num>
  <w:num w:numId="28">
    <w:abstractNumId w:val="17"/>
  </w:num>
  <w:num w:numId="29">
    <w:abstractNumId w:val="3"/>
  </w:num>
  <w:num w:numId="30">
    <w:abstractNumId w:val="29"/>
  </w:num>
  <w:num w:numId="31">
    <w:abstractNumId w:val="31"/>
  </w:num>
  <w:num w:numId="32">
    <w:abstractNumId w:val="27"/>
  </w:num>
  <w:num w:numId="33">
    <w:abstractNumId w:val="21"/>
  </w:num>
  <w:num w:numId="34">
    <w:abstractNumId w:val="14"/>
  </w:num>
  <w:num w:numId="35">
    <w:abstractNumId w:val="41"/>
  </w:num>
  <w:num w:numId="36">
    <w:abstractNumId w:val="2"/>
  </w:num>
  <w:num w:numId="37">
    <w:abstractNumId w:val="12"/>
  </w:num>
  <w:num w:numId="38">
    <w:abstractNumId w:val="42"/>
  </w:num>
  <w:num w:numId="39">
    <w:abstractNumId w:val="8"/>
  </w:num>
  <w:num w:numId="40">
    <w:abstractNumId w:val="4"/>
  </w:num>
  <w:num w:numId="41">
    <w:abstractNumId w:val="25"/>
  </w:num>
  <w:num w:numId="42">
    <w:abstractNumId w:val="1"/>
  </w:num>
  <w:num w:numId="43">
    <w:abstractNumId w:val="16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283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30C6"/>
    <w:rsid w:val="000007F5"/>
    <w:rsid w:val="00001674"/>
    <w:rsid w:val="000039F2"/>
    <w:rsid w:val="0000666F"/>
    <w:rsid w:val="000116EC"/>
    <w:rsid w:val="00020D9E"/>
    <w:rsid w:val="000212A3"/>
    <w:rsid w:val="000224EF"/>
    <w:rsid w:val="000244F4"/>
    <w:rsid w:val="000274F8"/>
    <w:rsid w:val="0004185A"/>
    <w:rsid w:val="00046461"/>
    <w:rsid w:val="000476D0"/>
    <w:rsid w:val="00055A75"/>
    <w:rsid w:val="00055CAB"/>
    <w:rsid w:val="00062402"/>
    <w:rsid w:val="00063182"/>
    <w:rsid w:val="00065EB0"/>
    <w:rsid w:val="000666EF"/>
    <w:rsid w:val="00066AF9"/>
    <w:rsid w:val="00070FAA"/>
    <w:rsid w:val="00076DC8"/>
    <w:rsid w:val="0008090C"/>
    <w:rsid w:val="00083F7D"/>
    <w:rsid w:val="00084C74"/>
    <w:rsid w:val="00085419"/>
    <w:rsid w:val="000A39D1"/>
    <w:rsid w:val="000A418D"/>
    <w:rsid w:val="000A4312"/>
    <w:rsid w:val="000B3D5F"/>
    <w:rsid w:val="000B6C51"/>
    <w:rsid w:val="000C7682"/>
    <w:rsid w:val="000E09C8"/>
    <w:rsid w:val="000F659A"/>
    <w:rsid w:val="00102678"/>
    <w:rsid w:val="00104365"/>
    <w:rsid w:val="001147F9"/>
    <w:rsid w:val="00114B2E"/>
    <w:rsid w:val="00123397"/>
    <w:rsid w:val="001350F5"/>
    <w:rsid w:val="00135698"/>
    <w:rsid w:val="0015236E"/>
    <w:rsid w:val="001530E7"/>
    <w:rsid w:val="0015364D"/>
    <w:rsid w:val="0017723D"/>
    <w:rsid w:val="00180A13"/>
    <w:rsid w:val="00183651"/>
    <w:rsid w:val="00183BF6"/>
    <w:rsid w:val="0018402C"/>
    <w:rsid w:val="001848D5"/>
    <w:rsid w:val="00197CB9"/>
    <w:rsid w:val="001A5ECA"/>
    <w:rsid w:val="001B4B78"/>
    <w:rsid w:val="001C1B47"/>
    <w:rsid w:val="001C34AF"/>
    <w:rsid w:val="001D2CC0"/>
    <w:rsid w:val="001D4449"/>
    <w:rsid w:val="001D5EBB"/>
    <w:rsid w:val="001E0265"/>
    <w:rsid w:val="001F03A2"/>
    <w:rsid w:val="001F5D47"/>
    <w:rsid w:val="0020030A"/>
    <w:rsid w:val="002075E4"/>
    <w:rsid w:val="00211CA0"/>
    <w:rsid w:val="00216519"/>
    <w:rsid w:val="00221C94"/>
    <w:rsid w:val="00226CDC"/>
    <w:rsid w:val="00234E04"/>
    <w:rsid w:val="002428FF"/>
    <w:rsid w:val="00243C24"/>
    <w:rsid w:val="00243C75"/>
    <w:rsid w:val="00244695"/>
    <w:rsid w:val="00245EA0"/>
    <w:rsid w:val="00250383"/>
    <w:rsid w:val="0025140B"/>
    <w:rsid w:val="002708F7"/>
    <w:rsid w:val="00275583"/>
    <w:rsid w:val="002757B1"/>
    <w:rsid w:val="0028534B"/>
    <w:rsid w:val="00291859"/>
    <w:rsid w:val="00295DCA"/>
    <w:rsid w:val="0029713C"/>
    <w:rsid w:val="002A53F3"/>
    <w:rsid w:val="002B08A0"/>
    <w:rsid w:val="002B0E1A"/>
    <w:rsid w:val="002B3BBB"/>
    <w:rsid w:val="002C08C9"/>
    <w:rsid w:val="002C1D92"/>
    <w:rsid w:val="002C31E9"/>
    <w:rsid w:val="002E315E"/>
    <w:rsid w:val="002E3C2F"/>
    <w:rsid w:val="002E4DD1"/>
    <w:rsid w:val="002E75C6"/>
    <w:rsid w:val="002F7425"/>
    <w:rsid w:val="002F7EF7"/>
    <w:rsid w:val="00300773"/>
    <w:rsid w:val="0030115C"/>
    <w:rsid w:val="00303B0A"/>
    <w:rsid w:val="00312616"/>
    <w:rsid w:val="00313FD1"/>
    <w:rsid w:val="00317805"/>
    <w:rsid w:val="00325C5F"/>
    <w:rsid w:val="003266EF"/>
    <w:rsid w:val="003269B9"/>
    <w:rsid w:val="0033581B"/>
    <w:rsid w:val="00336621"/>
    <w:rsid w:val="003374A7"/>
    <w:rsid w:val="00347244"/>
    <w:rsid w:val="00347C8F"/>
    <w:rsid w:val="00355891"/>
    <w:rsid w:val="00357A70"/>
    <w:rsid w:val="00382738"/>
    <w:rsid w:val="00390716"/>
    <w:rsid w:val="003B70B2"/>
    <w:rsid w:val="003D44E8"/>
    <w:rsid w:val="003D5463"/>
    <w:rsid w:val="003D74D1"/>
    <w:rsid w:val="003E668B"/>
    <w:rsid w:val="003E7DAC"/>
    <w:rsid w:val="003F0B97"/>
    <w:rsid w:val="003F4601"/>
    <w:rsid w:val="003F5C61"/>
    <w:rsid w:val="003F7D8F"/>
    <w:rsid w:val="004035E1"/>
    <w:rsid w:val="00405A73"/>
    <w:rsid w:val="00414D8C"/>
    <w:rsid w:val="00421DAA"/>
    <w:rsid w:val="00422809"/>
    <w:rsid w:val="00422FEF"/>
    <w:rsid w:val="0042418C"/>
    <w:rsid w:val="00424B53"/>
    <w:rsid w:val="00426E16"/>
    <w:rsid w:val="004305F0"/>
    <w:rsid w:val="004310E1"/>
    <w:rsid w:val="00431284"/>
    <w:rsid w:val="0043163A"/>
    <w:rsid w:val="0043616A"/>
    <w:rsid w:val="00456194"/>
    <w:rsid w:val="00460DE9"/>
    <w:rsid w:val="00462BB8"/>
    <w:rsid w:val="00465181"/>
    <w:rsid w:val="00466803"/>
    <w:rsid w:val="004712EE"/>
    <w:rsid w:val="004752A7"/>
    <w:rsid w:val="0047578A"/>
    <w:rsid w:val="00483967"/>
    <w:rsid w:val="00485663"/>
    <w:rsid w:val="0048722B"/>
    <w:rsid w:val="0049012B"/>
    <w:rsid w:val="0049305A"/>
    <w:rsid w:val="004A0F69"/>
    <w:rsid w:val="004A4A16"/>
    <w:rsid w:val="004C5C30"/>
    <w:rsid w:val="004E2489"/>
    <w:rsid w:val="004F43A1"/>
    <w:rsid w:val="004F448C"/>
    <w:rsid w:val="0051261C"/>
    <w:rsid w:val="00514153"/>
    <w:rsid w:val="005230C6"/>
    <w:rsid w:val="0053707C"/>
    <w:rsid w:val="005379C6"/>
    <w:rsid w:val="00543274"/>
    <w:rsid w:val="00547AD5"/>
    <w:rsid w:val="005504DA"/>
    <w:rsid w:val="00553692"/>
    <w:rsid w:val="00573C1E"/>
    <w:rsid w:val="0059202B"/>
    <w:rsid w:val="00597125"/>
    <w:rsid w:val="005A16F2"/>
    <w:rsid w:val="005A1EFD"/>
    <w:rsid w:val="005A2590"/>
    <w:rsid w:val="005A3DE1"/>
    <w:rsid w:val="005A50A4"/>
    <w:rsid w:val="005A5D11"/>
    <w:rsid w:val="005A61B3"/>
    <w:rsid w:val="005B5D59"/>
    <w:rsid w:val="005B748D"/>
    <w:rsid w:val="005C1606"/>
    <w:rsid w:val="005C39FE"/>
    <w:rsid w:val="005C3B43"/>
    <w:rsid w:val="005D4CD0"/>
    <w:rsid w:val="005E6A99"/>
    <w:rsid w:val="005F2FDF"/>
    <w:rsid w:val="00600DA2"/>
    <w:rsid w:val="006031E9"/>
    <w:rsid w:val="00614278"/>
    <w:rsid w:val="006151B5"/>
    <w:rsid w:val="0061580C"/>
    <w:rsid w:val="006229EE"/>
    <w:rsid w:val="0063054B"/>
    <w:rsid w:val="0063654E"/>
    <w:rsid w:val="00641CE8"/>
    <w:rsid w:val="00643D2F"/>
    <w:rsid w:val="0064678C"/>
    <w:rsid w:val="00650850"/>
    <w:rsid w:val="00660DD5"/>
    <w:rsid w:val="00666FD2"/>
    <w:rsid w:val="0066703C"/>
    <w:rsid w:val="00672D68"/>
    <w:rsid w:val="00695626"/>
    <w:rsid w:val="00696938"/>
    <w:rsid w:val="0069768D"/>
    <w:rsid w:val="006A5DDF"/>
    <w:rsid w:val="006A7B9A"/>
    <w:rsid w:val="006B0A40"/>
    <w:rsid w:val="006B0E08"/>
    <w:rsid w:val="006B1D34"/>
    <w:rsid w:val="006B3A71"/>
    <w:rsid w:val="006B4FC5"/>
    <w:rsid w:val="006C391F"/>
    <w:rsid w:val="006D1354"/>
    <w:rsid w:val="006E1BAF"/>
    <w:rsid w:val="006F13B5"/>
    <w:rsid w:val="006F2FE2"/>
    <w:rsid w:val="006F3B2C"/>
    <w:rsid w:val="006F43CA"/>
    <w:rsid w:val="00703BDF"/>
    <w:rsid w:val="00706732"/>
    <w:rsid w:val="00711AE1"/>
    <w:rsid w:val="00721708"/>
    <w:rsid w:val="00723127"/>
    <w:rsid w:val="007254A7"/>
    <w:rsid w:val="007341A9"/>
    <w:rsid w:val="00735F42"/>
    <w:rsid w:val="00741CF3"/>
    <w:rsid w:val="0074589A"/>
    <w:rsid w:val="007522EE"/>
    <w:rsid w:val="00752CE6"/>
    <w:rsid w:val="00757E97"/>
    <w:rsid w:val="00760E43"/>
    <w:rsid w:val="00764367"/>
    <w:rsid w:val="00765CD3"/>
    <w:rsid w:val="00770BC0"/>
    <w:rsid w:val="00771748"/>
    <w:rsid w:val="00776538"/>
    <w:rsid w:val="00784AE7"/>
    <w:rsid w:val="007B162D"/>
    <w:rsid w:val="007B31A7"/>
    <w:rsid w:val="007B4356"/>
    <w:rsid w:val="007D3193"/>
    <w:rsid w:val="007E57AB"/>
    <w:rsid w:val="007F0980"/>
    <w:rsid w:val="007F0A53"/>
    <w:rsid w:val="008104C3"/>
    <w:rsid w:val="00813891"/>
    <w:rsid w:val="008158F4"/>
    <w:rsid w:val="00817352"/>
    <w:rsid w:val="00817CBF"/>
    <w:rsid w:val="00823A0E"/>
    <w:rsid w:val="008264FE"/>
    <w:rsid w:val="00831887"/>
    <w:rsid w:val="008357EB"/>
    <w:rsid w:val="00835DB5"/>
    <w:rsid w:val="0084140E"/>
    <w:rsid w:val="00851E06"/>
    <w:rsid w:val="00856594"/>
    <w:rsid w:val="008579EB"/>
    <w:rsid w:val="00862BAF"/>
    <w:rsid w:val="00865454"/>
    <w:rsid w:val="00873595"/>
    <w:rsid w:val="00873677"/>
    <w:rsid w:val="00874B54"/>
    <w:rsid w:val="00875F66"/>
    <w:rsid w:val="008865DE"/>
    <w:rsid w:val="00886DD4"/>
    <w:rsid w:val="0089439A"/>
    <w:rsid w:val="00897628"/>
    <w:rsid w:val="008A1901"/>
    <w:rsid w:val="008A33F1"/>
    <w:rsid w:val="008A5402"/>
    <w:rsid w:val="008A63BD"/>
    <w:rsid w:val="008B33D8"/>
    <w:rsid w:val="008B678F"/>
    <w:rsid w:val="008B6A21"/>
    <w:rsid w:val="008C4F8F"/>
    <w:rsid w:val="008C56B0"/>
    <w:rsid w:val="008E3C2F"/>
    <w:rsid w:val="008F3C36"/>
    <w:rsid w:val="008F52AB"/>
    <w:rsid w:val="00905C3E"/>
    <w:rsid w:val="00911457"/>
    <w:rsid w:val="00911650"/>
    <w:rsid w:val="009129B3"/>
    <w:rsid w:val="00915BDC"/>
    <w:rsid w:val="00926FBB"/>
    <w:rsid w:val="00934884"/>
    <w:rsid w:val="00941988"/>
    <w:rsid w:val="00942035"/>
    <w:rsid w:val="009439BA"/>
    <w:rsid w:val="00951F5E"/>
    <w:rsid w:val="0095487C"/>
    <w:rsid w:val="00956C6F"/>
    <w:rsid w:val="009633E6"/>
    <w:rsid w:val="009726DB"/>
    <w:rsid w:val="00974364"/>
    <w:rsid w:val="00976C8D"/>
    <w:rsid w:val="00995836"/>
    <w:rsid w:val="00997463"/>
    <w:rsid w:val="009B766A"/>
    <w:rsid w:val="009D0C8F"/>
    <w:rsid w:val="009D2C52"/>
    <w:rsid w:val="009E024E"/>
    <w:rsid w:val="009E5793"/>
    <w:rsid w:val="009E76CE"/>
    <w:rsid w:val="009F3D63"/>
    <w:rsid w:val="009F6A73"/>
    <w:rsid w:val="00A06B85"/>
    <w:rsid w:val="00A10474"/>
    <w:rsid w:val="00A152C3"/>
    <w:rsid w:val="00A20BA0"/>
    <w:rsid w:val="00A2363C"/>
    <w:rsid w:val="00A25B29"/>
    <w:rsid w:val="00A33773"/>
    <w:rsid w:val="00A34890"/>
    <w:rsid w:val="00A3494D"/>
    <w:rsid w:val="00A35089"/>
    <w:rsid w:val="00A35DF8"/>
    <w:rsid w:val="00A429DF"/>
    <w:rsid w:val="00A4529C"/>
    <w:rsid w:val="00A5149C"/>
    <w:rsid w:val="00A57857"/>
    <w:rsid w:val="00A67730"/>
    <w:rsid w:val="00A70FE3"/>
    <w:rsid w:val="00A71411"/>
    <w:rsid w:val="00A7476A"/>
    <w:rsid w:val="00A76641"/>
    <w:rsid w:val="00A76715"/>
    <w:rsid w:val="00A8310E"/>
    <w:rsid w:val="00AA72C2"/>
    <w:rsid w:val="00AB3C38"/>
    <w:rsid w:val="00AB643E"/>
    <w:rsid w:val="00AB778F"/>
    <w:rsid w:val="00AC1F0B"/>
    <w:rsid w:val="00AC3734"/>
    <w:rsid w:val="00AD5A67"/>
    <w:rsid w:val="00AD712F"/>
    <w:rsid w:val="00AF024F"/>
    <w:rsid w:val="00AF4CC9"/>
    <w:rsid w:val="00B11675"/>
    <w:rsid w:val="00B13810"/>
    <w:rsid w:val="00B147FB"/>
    <w:rsid w:val="00B14CC5"/>
    <w:rsid w:val="00B1537A"/>
    <w:rsid w:val="00B16400"/>
    <w:rsid w:val="00B1744F"/>
    <w:rsid w:val="00B204A6"/>
    <w:rsid w:val="00B23DCE"/>
    <w:rsid w:val="00B2777C"/>
    <w:rsid w:val="00B34449"/>
    <w:rsid w:val="00B521C3"/>
    <w:rsid w:val="00B63AFE"/>
    <w:rsid w:val="00B63C32"/>
    <w:rsid w:val="00B63C9F"/>
    <w:rsid w:val="00B70D57"/>
    <w:rsid w:val="00B7124E"/>
    <w:rsid w:val="00B73AD1"/>
    <w:rsid w:val="00B93AD6"/>
    <w:rsid w:val="00BA33AB"/>
    <w:rsid w:val="00BB277F"/>
    <w:rsid w:val="00BB7F07"/>
    <w:rsid w:val="00BC6622"/>
    <w:rsid w:val="00BD591E"/>
    <w:rsid w:val="00BE0C61"/>
    <w:rsid w:val="00BE133E"/>
    <w:rsid w:val="00BF2946"/>
    <w:rsid w:val="00BF4403"/>
    <w:rsid w:val="00C0224E"/>
    <w:rsid w:val="00C12FA7"/>
    <w:rsid w:val="00C16F85"/>
    <w:rsid w:val="00C21A80"/>
    <w:rsid w:val="00C3062F"/>
    <w:rsid w:val="00C3181E"/>
    <w:rsid w:val="00C3370B"/>
    <w:rsid w:val="00C40889"/>
    <w:rsid w:val="00C51DCB"/>
    <w:rsid w:val="00C52664"/>
    <w:rsid w:val="00C53FA8"/>
    <w:rsid w:val="00C61418"/>
    <w:rsid w:val="00C65016"/>
    <w:rsid w:val="00C655BD"/>
    <w:rsid w:val="00C66318"/>
    <w:rsid w:val="00C84708"/>
    <w:rsid w:val="00C94ADE"/>
    <w:rsid w:val="00C952D5"/>
    <w:rsid w:val="00CA644C"/>
    <w:rsid w:val="00CB1066"/>
    <w:rsid w:val="00CB4AB2"/>
    <w:rsid w:val="00CC1D1C"/>
    <w:rsid w:val="00CC3E39"/>
    <w:rsid w:val="00CD1228"/>
    <w:rsid w:val="00CD73DA"/>
    <w:rsid w:val="00CE3062"/>
    <w:rsid w:val="00CE34EF"/>
    <w:rsid w:val="00CE584A"/>
    <w:rsid w:val="00CE5B06"/>
    <w:rsid w:val="00CE7B55"/>
    <w:rsid w:val="00CF06AC"/>
    <w:rsid w:val="00CF0A31"/>
    <w:rsid w:val="00D01FCE"/>
    <w:rsid w:val="00D04B31"/>
    <w:rsid w:val="00D0580F"/>
    <w:rsid w:val="00D0583C"/>
    <w:rsid w:val="00D06F9D"/>
    <w:rsid w:val="00D07EC7"/>
    <w:rsid w:val="00D12714"/>
    <w:rsid w:val="00D13809"/>
    <w:rsid w:val="00D213A9"/>
    <w:rsid w:val="00D273D5"/>
    <w:rsid w:val="00D3014D"/>
    <w:rsid w:val="00D349C9"/>
    <w:rsid w:val="00D356A3"/>
    <w:rsid w:val="00D40025"/>
    <w:rsid w:val="00D42381"/>
    <w:rsid w:val="00D432C5"/>
    <w:rsid w:val="00D51A8B"/>
    <w:rsid w:val="00D76EE6"/>
    <w:rsid w:val="00D813E1"/>
    <w:rsid w:val="00D94760"/>
    <w:rsid w:val="00DA20F6"/>
    <w:rsid w:val="00DA3B6E"/>
    <w:rsid w:val="00DB28BC"/>
    <w:rsid w:val="00DD0988"/>
    <w:rsid w:val="00DD1E23"/>
    <w:rsid w:val="00DE26C2"/>
    <w:rsid w:val="00DE69D2"/>
    <w:rsid w:val="00DF4010"/>
    <w:rsid w:val="00E07141"/>
    <w:rsid w:val="00E13EF6"/>
    <w:rsid w:val="00E147C1"/>
    <w:rsid w:val="00E17691"/>
    <w:rsid w:val="00E20298"/>
    <w:rsid w:val="00E20A51"/>
    <w:rsid w:val="00E263A2"/>
    <w:rsid w:val="00E326E2"/>
    <w:rsid w:val="00E34F9D"/>
    <w:rsid w:val="00E45572"/>
    <w:rsid w:val="00E4797C"/>
    <w:rsid w:val="00E50317"/>
    <w:rsid w:val="00E557FD"/>
    <w:rsid w:val="00E55D4A"/>
    <w:rsid w:val="00E72063"/>
    <w:rsid w:val="00E74F17"/>
    <w:rsid w:val="00E81573"/>
    <w:rsid w:val="00E82A09"/>
    <w:rsid w:val="00E84424"/>
    <w:rsid w:val="00E9046D"/>
    <w:rsid w:val="00E94337"/>
    <w:rsid w:val="00EA0C1D"/>
    <w:rsid w:val="00EB03F0"/>
    <w:rsid w:val="00EB4AE4"/>
    <w:rsid w:val="00EC038F"/>
    <w:rsid w:val="00EC1179"/>
    <w:rsid w:val="00ED380A"/>
    <w:rsid w:val="00ED5081"/>
    <w:rsid w:val="00EE2D95"/>
    <w:rsid w:val="00EF79F6"/>
    <w:rsid w:val="00F00D43"/>
    <w:rsid w:val="00F0168F"/>
    <w:rsid w:val="00F152A4"/>
    <w:rsid w:val="00F357EA"/>
    <w:rsid w:val="00F36BEF"/>
    <w:rsid w:val="00F3790E"/>
    <w:rsid w:val="00F424B6"/>
    <w:rsid w:val="00F47ED1"/>
    <w:rsid w:val="00F64F0B"/>
    <w:rsid w:val="00F7478E"/>
    <w:rsid w:val="00F903D7"/>
    <w:rsid w:val="00F92B0E"/>
    <w:rsid w:val="00F97E4F"/>
    <w:rsid w:val="00FA0515"/>
    <w:rsid w:val="00FA1912"/>
    <w:rsid w:val="00FA33AD"/>
    <w:rsid w:val="00FA40E8"/>
    <w:rsid w:val="00FC6462"/>
    <w:rsid w:val="00FD076C"/>
    <w:rsid w:val="00FE2256"/>
    <w:rsid w:val="00FE47CE"/>
    <w:rsid w:val="00FE4A76"/>
    <w:rsid w:val="00FE544C"/>
    <w:rsid w:val="00FE7DC4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30C6"/>
    <w:pPr>
      <w:tabs>
        <w:tab w:val="left" w:pos="720"/>
      </w:tabs>
      <w:suppressAutoHyphens/>
    </w:pPr>
    <w:rPr>
      <w:rFonts w:ascii="Calibri" w:eastAsia="WenQuanYi Micro He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0D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DA2"/>
    <w:pPr>
      <w:keepNext/>
      <w:keepLines/>
      <w:tabs>
        <w:tab w:val="clear" w:pos="720"/>
      </w:tabs>
      <w:suppressAutoHyphens w:val="0"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6F2"/>
    <w:pPr>
      <w:keepNext/>
      <w:keepLines/>
      <w:tabs>
        <w:tab w:val="clear" w:pos="720"/>
      </w:tabs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5230C6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5230C6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5230C6"/>
    <w:pPr>
      <w:spacing w:after="120"/>
    </w:pPr>
  </w:style>
  <w:style w:type="paragraph" w:styleId="List">
    <w:name w:val="List"/>
    <w:basedOn w:val="Textbody"/>
    <w:rsid w:val="005230C6"/>
    <w:rPr>
      <w:rFonts w:cs="Lohit Hindi"/>
    </w:rPr>
  </w:style>
  <w:style w:type="paragraph" w:styleId="Caption">
    <w:name w:val="caption"/>
    <w:basedOn w:val="Normal"/>
    <w:rsid w:val="005230C6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5230C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5230C6"/>
    <w:pPr>
      <w:ind w:left="720"/>
    </w:pPr>
  </w:style>
  <w:style w:type="character" w:styleId="Hyperlink">
    <w:name w:val="Hyperlink"/>
    <w:basedOn w:val="DefaultParagraphFont"/>
    <w:uiPriority w:val="99"/>
    <w:rsid w:val="00735F42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735F42"/>
    <w:pPr>
      <w:tabs>
        <w:tab w:val="clear" w:pos="720"/>
      </w:tabs>
      <w:suppressAutoHyphens w:val="0"/>
      <w:spacing w:after="120" w:line="48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735F4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00DA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35F42"/>
    <w:pPr>
      <w:keepLines w:val="0"/>
      <w:tabs>
        <w:tab w:val="clear" w:pos="720"/>
      </w:tabs>
      <w:suppressAutoHyphens w:val="0"/>
      <w:spacing w:before="240" w:after="60" w:line="240" w:lineRule="auto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5140B"/>
    <w:pPr>
      <w:tabs>
        <w:tab w:val="clear" w:pos="720"/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40B"/>
    <w:rPr>
      <w:rFonts w:ascii="Calibri" w:eastAsia="WenQuanYi Micro Hei" w:hAnsi="Calibri"/>
    </w:rPr>
  </w:style>
  <w:style w:type="paragraph" w:styleId="Footer">
    <w:name w:val="footer"/>
    <w:basedOn w:val="Normal"/>
    <w:link w:val="FooterChar"/>
    <w:uiPriority w:val="99"/>
    <w:unhideWhenUsed/>
    <w:rsid w:val="0025140B"/>
    <w:pPr>
      <w:tabs>
        <w:tab w:val="clear" w:pos="720"/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40B"/>
    <w:rPr>
      <w:rFonts w:ascii="Calibri" w:eastAsia="WenQuanYi Micro He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40B"/>
    <w:rPr>
      <w:rFonts w:ascii="Tahoma" w:eastAsia="WenQuanYi Micro He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0F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600DA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BodyText">
    <w:name w:val="Body Text"/>
    <w:aliases w:val=" Char"/>
    <w:basedOn w:val="Normal"/>
    <w:link w:val="BodyTextChar"/>
    <w:rsid w:val="005B748D"/>
    <w:pPr>
      <w:tabs>
        <w:tab w:val="clear" w:pos="72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aliases w:val=" Char Char"/>
    <w:basedOn w:val="DefaultParagraphFont"/>
    <w:link w:val="BodyText"/>
    <w:rsid w:val="005B748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A16F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706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32"/>
    <w:rPr>
      <w:rFonts w:ascii="Calibri" w:eastAsia="WenQuanYi Micro He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732"/>
    <w:rPr>
      <w:rFonts w:ascii="Calibri" w:eastAsia="WenQuanYi Micro Hei" w:hAnsi="Calibri"/>
      <w:b/>
      <w:bCs/>
      <w:sz w:val="20"/>
      <w:szCs w:val="20"/>
    </w:rPr>
  </w:style>
  <w:style w:type="paragraph" w:styleId="NoSpacing">
    <w:name w:val="No Spacing"/>
    <w:uiPriority w:val="1"/>
    <w:qFormat/>
    <w:rsid w:val="004752A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4752A7"/>
    <w:pPr>
      <w:tabs>
        <w:tab w:val="clear" w:pos="720"/>
      </w:tabs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30C6"/>
    <w:pPr>
      <w:tabs>
        <w:tab w:val="left" w:pos="720"/>
      </w:tabs>
      <w:suppressAutoHyphens/>
    </w:pPr>
    <w:rPr>
      <w:rFonts w:ascii="Calibri" w:eastAsia="WenQuanYi Micro He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0D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DA2"/>
    <w:pPr>
      <w:keepNext/>
      <w:keepLines/>
      <w:tabs>
        <w:tab w:val="clear" w:pos="720"/>
      </w:tabs>
      <w:suppressAutoHyphens w:val="0"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6F2"/>
    <w:pPr>
      <w:keepNext/>
      <w:keepLines/>
      <w:tabs>
        <w:tab w:val="clear" w:pos="720"/>
      </w:tabs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5230C6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5230C6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5230C6"/>
    <w:pPr>
      <w:spacing w:after="120"/>
    </w:pPr>
  </w:style>
  <w:style w:type="paragraph" w:styleId="List">
    <w:name w:val="List"/>
    <w:basedOn w:val="Textbody"/>
    <w:rsid w:val="005230C6"/>
    <w:rPr>
      <w:rFonts w:cs="Lohit Hindi"/>
    </w:rPr>
  </w:style>
  <w:style w:type="paragraph" w:styleId="Caption">
    <w:name w:val="caption"/>
    <w:basedOn w:val="Normal"/>
    <w:rsid w:val="005230C6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5230C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5230C6"/>
    <w:pPr>
      <w:ind w:left="720"/>
    </w:pPr>
  </w:style>
  <w:style w:type="character" w:styleId="Hyperlink">
    <w:name w:val="Hyperlink"/>
    <w:basedOn w:val="DefaultParagraphFont"/>
    <w:uiPriority w:val="99"/>
    <w:rsid w:val="00735F42"/>
    <w:rPr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735F42"/>
    <w:pPr>
      <w:tabs>
        <w:tab w:val="clear" w:pos="720"/>
      </w:tabs>
      <w:suppressAutoHyphens w:val="0"/>
      <w:spacing w:after="120" w:line="48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735F4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600DA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35F42"/>
    <w:pPr>
      <w:keepLines w:val="0"/>
      <w:tabs>
        <w:tab w:val="clear" w:pos="720"/>
      </w:tabs>
      <w:suppressAutoHyphens w:val="0"/>
      <w:spacing w:before="240" w:after="60" w:line="240" w:lineRule="auto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5140B"/>
    <w:pPr>
      <w:tabs>
        <w:tab w:val="clear" w:pos="720"/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40B"/>
    <w:rPr>
      <w:rFonts w:ascii="Calibri" w:eastAsia="WenQuanYi Micro Hei" w:hAnsi="Calibri"/>
    </w:rPr>
  </w:style>
  <w:style w:type="paragraph" w:styleId="Footer">
    <w:name w:val="footer"/>
    <w:basedOn w:val="Normal"/>
    <w:link w:val="FooterChar"/>
    <w:uiPriority w:val="99"/>
    <w:unhideWhenUsed/>
    <w:rsid w:val="0025140B"/>
    <w:pPr>
      <w:tabs>
        <w:tab w:val="clear" w:pos="720"/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40B"/>
    <w:rPr>
      <w:rFonts w:ascii="Calibri" w:eastAsia="WenQuanYi Micro He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40B"/>
    <w:rPr>
      <w:rFonts w:ascii="Tahoma" w:eastAsia="WenQuanYi Micro He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0F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00DA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BodyText">
    <w:name w:val="Body Text"/>
    <w:aliases w:val=" Char"/>
    <w:basedOn w:val="Normal"/>
    <w:link w:val="BodyTextChar"/>
    <w:rsid w:val="005B748D"/>
    <w:pPr>
      <w:tabs>
        <w:tab w:val="clear" w:pos="720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aliases w:val=" Char Char"/>
    <w:basedOn w:val="DefaultParagraphFont"/>
    <w:link w:val="BodyText"/>
    <w:rsid w:val="005B748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5A16F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3054B"/>
    <w:pPr>
      <w:tabs>
        <w:tab w:val="clear" w:pos="720"/>
      </w:tabs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706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32"/>
    <w:rPr>
      <w:rFonts w:ascii="Calibri" w:eastAsia="WenQuanYi Micro He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732"/>
    <w:rPr>
      <w:rFonts w:ascii="Calibri" w:eastAsia="WenQuanYi Micro Hei" w:hAnsi="Calibri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5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8BA44-86EB-4031-8930-384BA136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16455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Dr. Berihu </cp:lastModifiedBy>
  <cp:revision>2</cp:revision>
  <cp:lastPrinted>2015-08-12T12:06:00Z</cp:lastPrinted>
  <dcterms:created xsi:type="dcterms:W3CDTF">2016-09-19T17:32:00Z</dcterms:created>
  <dcterms:modified xsi:type="dcterms:W3CDTF">2016-09-19T17:32:00Z</dcterms:modified>
</cp:coreProperties>
</file>