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2E803" w14:textId="77777777" w:rsidR="00530412" w:rsidRDefault="00530412" w:rsidP="00530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304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Safety</w:t>
      </w:r>
      <w:r w:rsidRPr="005304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of </w:t>
      </w:r>
      <w:proofErr w:type="spellStart"/>
      <w:r w:rsidRPr="005304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Flubio</w:t>
      </w:r>
      <w:proofErr w:type="spellEnd"/>
      <w:r w:rsidRPr="005304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(Influenza HA) Vaccine in </w:t>
      </w:r>
      <w:r w:rsidR="000D472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 m</w:t>
      </w:r>
      <w:r w:rsidR="00E6531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onth</w:t>
      </w:r>
      <w:r w:rsidR="000D472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– 11 year Indonesian</w:t>
      </w:r>
      <w:r w:rsidRPr="005304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Children </w:t>
      </w:r>
    </w:p>
    <w:p w14:paraId="50EB94C7" w14:textId="77777777" w:rsidR="00E65312" w:rsidRPr="00530412" w:rsidRDefault="00E65312" w:rsidP="00530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3B64B3BF" w14:textId="77777777" w:rsidR="00E51FD5" w:rsidRDefault="00E51FD5" w:rsidP="00E65312">
      <w:pPr>
        <w:spacing w:after="0" w:line="240" w:lineRule="auto"/>
        <w:jc w:val="center"/>
        <w:rPr>
          <w:ins w:id="0" w:author="Aldriano Medise" w:date="2015-05-02T08:47:00Z"/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proofErr w:type="spellStart"/>
      <w:ins w:id="1" w:author="Aldriano Medise" w:date="2015-05-02T08:44:00Z">
        <w:r w:rsidRPr="008A54B4">
          <w:rPr>
            <w:rFonts w:ascii="Times New Roman" w:eastAsia="Times New Roman" w:hAnsi="Times New Roman" w:cs="Times New Roman"/>
            <w:b/>
            <w:sz w:val="20"/>
            <w:szCs w:val="20"/>
            <w:u w:val="single"/>
            <w:lang w:val="en-US" w:eastAsia="x-none"/>
            <w:rPrChange w:id="2" w:author="Aldriano Medise" w:date="2015-05-02T09:15:00Z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x-none"/>
              </w:rPr>
            </w:rPrChange>
          </w:rPr>
          <w:t>Soedjatmiko</w:t>
        </w:r>
      </w:ins>
      <w:proofErr w:type="spellEnd"/>
      <w:ins w:id="3" w:author="Aldriano Medise" w:date="2015-05-02T08:46:00Z">
        <w:r w:rsidRPr="008A54B4">
          <w:rPr>
            <w:rFonts w:ascii="Times New Roman" w:eastAsia="Times New Roman" w:hAnsi="Times New Roman" w:cs="Times New Roman"/>
            <w:b/>
            <w:sz w:val="20"/>
            <w:szCs w:val="20"/>
            <w:u w:val="single"/>
            <w:lang w:val="en-US" w:eastAsia="x-none"/>
            <w:rPrChange w:id="4" w:author="Aldriano Medise" w:date="2015-05-02T09:15:00Z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x-none"/>
              </w:rPr>
            </w:rPrChange>
          </w:rPr>
          <w:t>*</w:t>
        </w:r>
      </w:ins>
      <w:ins w:id="5" w:author="Aldriano Medise" w:date="2015-05-02T08:44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, Medise</w:t>
        </w:r>
      </w:ins>
      <w:ins w:id="6" w:author="Aldriano Medise" w:date="2015-05-02T08:45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 xml:space="preserve"> </w:t>
        </w:r>
      </w:ins>
      <w:del w:id="7" w:author="Aldriano Medise" w:date="2015-05-02T08:45:00Z">
        <w:r w:rsidR="00E65312"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delText xml:space="preserve">Endyarni </w:delText>
        </w:r>
      </w:del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B</w:t>
      </w:r>
      <w:ins w:id="8" w:author="Aldriano Medise" w:date="2015-05-02T08:45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E</w:t>
        </w:r>
      </w:ins>
      <w:ins w:id="9" w:author="Aldriano Medise" w:date="2015-05-02T08:46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del w:id="10" w:author="Aldriano Medise" w:date="2015-05-02T08:45:00Z">
        <w:r w:rsidR="00E65312"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delText>M</w:delText>
        </w:r>
      </w:del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, </w:t>
      </w:r>
      <w:proofErr w:type="spellStart"/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Hadinegoro</w:t>
      </w:r>
      <w:proofErr w:type="spellEnd"/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SR</w:t>
      </w:r>
      <w:ins w:id="11" w:author="Aldriano Medise" w:date="2015-05-02T08:46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del w:id="12" w:author="Aldriano Medise" w:date="2015-05-02T08:45:00Z">
        <w:r w:rsidR="00E65312"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delText>,</w:delText>
        </w:r>
        <w:r w:rsidR="00E65312"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delText xml:space="preserve"> Soedjatmiko S</w:delText>
        </w:r>
      </w:del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, </w:t>
      </w:r>
      <w:proofErr w:type="spellStart"/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Gunardi</w:t>
      </w:r>
      <w:proofErr w:type="spellEnd"/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H</w:t>
      </w:r>
      <w:ins w:id="13" w:author="Aldriano Medise" w:date="2015-05-02T08:46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, </w:t>
      </w:r>
      <w:proofErr w:type="spellStart"/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Sekartini</w:t>
      </w:r>
      <w:proofErr w:type="spellEnd"/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R</w:t>
      </w:r>
      <w:ins w:id="14" w:author="Aldriano Medise" w:date="2015-05-02T08:46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,</w:t>
      </w:r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</w:t>
      </w:r>
      <w:del w:id="15" w:author="Aldriano Medise" w:date="2015-05-02T09:12:00Z">
        <w:r w:rsidR="00E65312" w:rsidRPr="00E65312" w:rsidDel="003A076F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delText xml:space="preserve"> </w:delText>
        </w:r>
      </w:del>
      <w:proofErr w:type="spellStart"/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Satari</w:t>
      </w:r>
      <w:proofErr w:type="spellEnd"/>
      <w:r w:rsidR="00E65312" w:rsidRPr="00E6531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HI</w:t>
      </w:r>
      <w:ins w:id="16" w:author="Aldriano Medise" w:date="2015-05-02T08:46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ins w:id="17" w:author="Aldriano Medise" w:date="2015-05-02T08:45:00Z">
        <w:r>
          <w:rPr>
            <w:rFonts w:ascii="Times New Roman" w:eastAsia="Times New Roman" w:hAnsi="Times New Roman" w:cs="Times New Roman"/>
            <w:sz w:val="20"/>
            <w:szCs w:val="20"/>
            <w:lang w:val="en-US" w:eastAsia="x-none"/>
          </w:rPr>
          <w:t>,</w:t>
        </w:r>
      </w:ins>
      <w:ins w:id="18" w:author="Aldriano Medise" w:date="2015-05-02T08:46:00Z">
        <w:r w:rsidRPr="00E51FD5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t xml:space="preserve"> </w:t>
        </w:r>
        <w:proofErr w:type="spellStart"/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t>Bachtiar</w:t>
        </w:r>
        <w:proofErr w:type="spellEnd"/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t xml:space="preserve"> NS</w:t>
        </w:r>
      </w:ins>
      <w:ins w:id="19" w:author="Aldriano Medise" w:date="2015-05-02T08:47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ins w:id="20" w:author="Aldriano Medise" w:date="2015-05-02T08:46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t>,</w:t>
        </w:r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t xml:space="preserve"> </w:t>
        </w:r>
      </w:ins>
    </w:p>
    <w:p w14:paraId="78B78063" w14:textId="21507D28" w:rsidR="00E65312" w:rsidRDefault="00E51FD5" w:rsidP="00E65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ins w:id="21" w:author="Aldriano Medise" w:date="2015-05-02T08:46:00Z"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t>Sari</w:t>
        </w:r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t xml:space="preserve"> RM</w:t>
        </w:r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ins w:id="22" w:author="Aldriano Medise" w:date="2015-05-02T08:47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ins w:id="23" w:author="Aldriano Medise" w:date="2015-05-02T08:46:00Z"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t>,</w:t>
        </w:r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t xml:space="preserve"> </w:t>
        </w:r>
        <w:proofErr w:type="spellStart"/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t>Puspita</w:t>
        </w:r>
        <w:proofErr w:type="spellEnd"/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t xml:space="preserve"> M</w:t>
        </w:r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t xml:space="preserve">, </w:t>
        </w:r>
        <w:proofErr w:type="spellStart"/>
        <w:r w:rsidRPr="00E65312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t>Fahmi</w:t>
        </w:r>
        <w:proofErr w:type="spellEnd"/>
        <w:r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t xml:space="preserve"> J</w:t>
        </w:r>
      </w:ins>
      <w:ins w:id="24" w:author="Aldriano Medise" w:date="2015-05-02T08:47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ins w:id="25" w:author="Aldriano Medise" w:date="2015-05-02T08:46:00Z">
        <w:r>
          <w:rPr>
            <w:rFonts w:ascii="Times New Roman" w:eastAsia="Times New Roman" w:hAnsi="Times New Roman" w:cs="Times New Roman"/>
            <w:b/>
            <w:sz w:val="20"/>
            <w:szCs w:val="20"/>
            <w:lang w:val="en-US" w:eastAsia="x-none"/>
          </w:rPr>
          <w:t>*</w:t>
        </w:r>
      </w:ins>
      <w:del w:id="26" w:author="Aldriano Medise" w:date="2015-05-02T08:45:00Z">
        <w:r w:rsidR="00E65312" w:rsidDel="00E51FD5">
          <w:rPr>
            <w:rFonts w:ascii="Times New Roman" w:eastAsia="Times New Roman" w:hAnsi="Times New Roman" w:cs="Times New Roman"/>
            <w:sz w:val="20"/>
            <w:szCs w:val="20"/>
            <w:lang w:eastAsia="x-none"/>
          </w:rPr>
          <w:delText>.</w:delText>
        </w:r>
      </w:del>
    </w:p>
    <w:p w14:paraId="32C55DF6" w14:textId="27DE280C" w:rsidR="00E65312" w:rsidRDefault="00E51FD5" w:rsidP="00E65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ins w:id="27" w:author="Aldriano Medise" w:date="2015-05-02T08:47:00Z">
        <w:r>
          <w:rPr>
            <w:rFonts w:ascii="Times New Roman" w:eastAsia="Times New Roman" w:hAnsi="Times New Roman" w:cs="Times New Roman"/>
            <w:sz w:val="20"/>
            <w:szCs w:val="20"/>
            <w:lang w:val="en-US" w:eastAsia="x-none"/>
          </w:rPr>
          <w:t>*</w:t>
        </w:r>
      </w:ins>
      <w:del w:id="28" w:author="Aldriano Medise" w:date="2015-05-02T08:45:00Z">
        <w:r w:rsidR="00E65312" w:rsidRPr="00E65312" w:rsidDel="00E51FD5">
          <w:rPr>
            <w:rFonts w:ascii="Times New Roman" w:eastAsia="Times New Roman" w:hAnsi="Times New Roman" w:cs="Times New Roman"/>
            <w:sz w:val="20"/>
            <w:szCs w:val="20"/>
            <w:lang w:val="x-none" w:eastAsia="x-none"/>
          </w:rPr>
          <w:delText xml:space="preserve">Department of </w:delText>
        </w:r>
      </w:del>
      <w:r w:rsidR="00E65312" w:rsidRPr="00E6531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Child Health</w:t>
      </w:r>
      <w:ins w:id="29" w:author="Aldriano Medise" w:date="2015-05-02T08:45:00Z">
        <w:r>
          <w:rPr>
            <w:rFonts w:ascii="Times New Roman" w:eastAsia="Times New Roman" w:hAnsi="Times New Roman" w:cs="Times New Roman"/>
            <w:sz w:val="20"/>
            <w:szCs w:val="20"/>
            <w:lang w:val="en-US" w:eastAsia="x-none"/>
          </w:rPr>
          <w:t xml:space="preserve"> Department</w:t>
        </w:r>
      </w:ins>
      <w:r w:rsidR="00E65312" w:rsidRPr="00E6531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, </w:t>
      </w:r>
      <w:ins w:id="30" w:author="Aldriano Medise" w:date="2015-05-02T08:45:00Z">
        <w:r>
          <w:rPr>
            <w:rFonts w:ascii="Times New Roman" w:eastAsia="Times New Roman" w:hAnsi="Times New Roman" w:cs="Times New Roman"/>
            <w:sz w:val="20"/>
            <w:szCs w:val="20"/>
            <w:lang w:val="en-US" w:eastAsia="x-none"/>
          </w:rPr>
          <w:t>Faculty</w:t>
        </w:r>
      </w:ins>
      <w:del w:id="31" w:author="Aldriano Medise" w:date="2015-05-02T08:45:00Z">
        <w:r w:rsidR="00E65312" w:rsidRPr="00E65312" w:rsidDel="00E51FD5">
          <w:rPr>
            <w:rFonts w:ascii="Times New Roman" w:eastAsia="Times New Roman" w:hAnsi="Times New Roman" w:cs="Times New Roman"/>
            <w:sz w:val="20"/>
            <w:szCs w:val="20"/>
            <w:lang w:val="x-none" w:eastAsia="x-none"/>
          </w:rPr>
          <w:delText>School</w:delText>
        </w:r>
      </w:del>
      <w:r w:rsidR="00E65312" w:rsidRPr="00E6531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of Medicine, University of Indonesia, Jakarta</w:t>
      </w:r>
      <w:r w:rsidR="00E65312">
        <w:rPr>
          <w:rFonts w:ascii="Times New Roman" w:eastAsia="Times New Roman" w:hAnsi="Times New Roman" w:cs="Times New Roman"/>
          <w:sz w:val="20"/>
          <w:szCs w:val="20"/>
          <w:lang w:eastAsia="x-none"/>
        </w:rPr>
        <w:t>.</w:t>
      </w:r>
    </w:p>
    <w:p w14:paraId="58B273EB" w14:textId="185C8161" w:rsidR="00E65312" w:rsidRPr="00E51FD5" w:rsidDel="00E51FD5" w:rsidRDefault="00E51FD5">
      <w:pPr>
        <w:spacing w:after="0" w:line="240" w:lineRule="auto"/>
        <w:jc w:val="center"/>
        <w:rPr>
          <w:del w:id="32" w:author="Aldriano Medise" w:date="2015-05-02T08:47:00Z"/>
          <w:rFonts w:ascii="Times New Roman" w:eastAsia="Times New Roman" w:hAnsi="Times New Roman" w:cs="Times New Roman"/>
          <w:sz w:val="20"/>
          <w:szCs w:val="20"/>
          <w:lang w:val="en-US" w:eastAsia="x-none"/>
          <w:rPrChange w:id="33" w:author="Aldriano Medise" w:date="2015-05-02T08:47:00Z">
            <w:rPr>
              <w:del w:id="34" w:author="Aldriano Medise" w:date="2015-05-02T08:47:00Z"/>
              <w:rFonts w:ascii="Times New Roman" w:eastAsia="Times New Roman" w:hAnsi="Times New Roman" w:cs="Times New Roman"/>
              <w:sz w:val="20"/>
              <w:szCs w:val="20"/>
              <w:lang w:eastAsia="x-none"/>
            </w:rPr>
          </w:rPrChange>
        </w:rPr>
      </w:pPr>
      <w:ins w:id="35" w:author="Aldriano Medise" w:date="2015-05-02T08:47:00Z">
        <w:r>
          <w:rPr>
            <w:rFonts w:ascii="Times New Roman" w:eastAsia="Times New Roman" w:hAnsi="Times New Roman" w:cs="Times New Roman"/>
            <w:sz w:val="20"/>
            <w:szCs w:val="20"/>
            <w:lang w:val="en-US" w:eastAsia="x-none"/>
          </w:rPr>
          <w:t>**</w:t>
        </w:r>
      </w:ins>
    </w:p>
    <w:p w14:paraId="5115D822" w14:textId="655E624A" w:rsidR="00530412" w:rsidDel="00E51FD5" w:rsidRDefault="00E65312">
      <w:pPr>
        <w:spacing w:after="0" w:line="240" w:lineRule="auto"/>
        <w:jc w:val="center"/>
        <w:rPr>
          <w:del w:id="36" w:author="Aldriano Medise" w:date="2015-05-02T08:45:00Z"/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del w:id="37" w:author="Aldriano Medise" w:date="2015-05-02T08:45:00Z"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delText>Bachtiar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delText xml:space="preserve"> NS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delText>,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delText xml:space="preserve"> 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delText>Sari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delText xml:space="preserve"> RM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delText>,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delText xml:space="preserve"> 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delText>Puspita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delText xml:space="preserve"> M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val="x-none" w:eastAsia="x-none"/>
          </w:rPr>
          <w:delText>, Fahmi</w:delText>
        </w:r>
        <w:r w:rsidRPr="00E65312" w:rsidDel="00E51FD5">
          <w:rPr>
            <w:rFonts w:ascii="Times New Roman" w:eastAsia="Times New Roman" w:hAnsi="Times New Roman" w:cs="Times New Roman"/>
            <w:b/>
            <w:sz w:val="20"/>
            <w:szCs w:val="20"/>
            <w:lang w:eastAsia="x-none"/>
          </w:rPr>
          <w:delText xml:space="preserve"> J.</w:delText>
        </w:r>
      </w:del>
    </w:p>
    <w:p w14:paraId="4E11816B" w14:textId="6B78EA08" w:rsidR="00E65312" w:rsidRPr="00530412" w:rsidRDefault="00E65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E65312">
        <w:rPr>
          <w:rFonts w:ascii="Times New Roman" w:eastAsia="Times New Roman" w:hAnsi="Times New Roman" w:cs="Times New Roman"/>
          <w:sz w:val="20"/>
          <w:szCs w:val="20"/>
          <w:lang w:eastAsia="x-none"/>
        </w:rPr>
        <w:t>PT B</w:t>
      </w:r>
      <w:proofErr w:type="spellStart"/>
      <w:ins w:id="38" w:author="Aldriano Medise" w:date="2015-05-02T08:47:00Z">
        <w:r w:rsidR="003A076F">
          <w:rPr>
            <w:rFonts w:ascii="Times New Roman" w:eastAsia="Times New Roman" w:hAnsi="Times New Roman" w:cs="Times New Roman"/>
            <w:sz w:val="20"/>
            <w:szCs w:val="20"/>
            <w:lang w:val="en-US" w:eastAsia="x-none"/>
          </w:rPr>
          <w:t>io</w:t>
        </w:r>
        <w:proofErr w:type="spellEnd"/>
        <w:r w:rsidR="003A076F">
          <w:rPr>
            <w:rFonts w:ascii="Times New Roman" w:eastAsia="Times New Roman" w:hAnsi="Times New Roman" w:cs="Times New Roman"/>
            <w:sz w:val="20"/>
            <w:szCs w:val="20"/>
            <w:lang w:val="en-US" w:eastAsia="x-none"/>
          </w:rPr>
          <w:t xml:space="preserve"> </w:t>
        </w:r>
        <w:proofErr w:type="spellStart"/>
        <w:r w:rsidR="003A076F">
          <w:rPr>
            <w:rFonts w:ascii="Times New Roman" w:eastAsia="Times New Roman" w:hAnsi="Times New Roman" w:cs="Times New Roman"/>
            <w:sz w:val="20"/>
            <w:szCs w:val="20"/>
            <w:lang w:val="en-US" w:eastAsia="x-none"/>
          </w:rPr>
          <w:t>F</w:t>
        </w:r>
        <w:r w:rsidR="00E51FD5">
          <w:rPr>
            <w:rFonts w:ascii="Times New Roman" w:eastAsia="Times New Roman" w:hAnsi="Times New Roman" w:cs="Times New Roman"/>
            <w:sz w:val="20"/>
            <w:szCs w:val="20"/>
            <w:lang w:val="en-US" w:eastAsia="x-none"/>
          </w:rPr>
          <w:t>arma</w:t>
        </w:r>
      </w:ins>
      <w:proofErr w:type="spellEnd"/>
      <w:del w:id="39" w:author="Aldriano Medise" w:date="2015-05-02T08:47:00Z">
        <w:r w:rsidRPr="00E65312" w:rsidDel="00E51FD5">
          <w:rPr>
            <w:rFonts w:ascii="Times New Roman" w:eastAsia="Times New Roman" w:hAnsi="Times New Roman" w:cs="Times New Roman"/>
            <w:sz w:val="20"/>
            <w:szCs w:val="20"/>
            <w:lang w:eastAsia="x-none"/>
          </w:rPr>
          <w:delText>IOFARMA</w:delText>
        </w:r>
      </w:del>
      <w:r w:rsidRPr="00E65312">
        <w:rPr>
          <w:rFonts w:ascii="Times New Roman" w:eastAsia="Times New Roman" w:hAnsi="Times New Roman" w:cs="Times New Roman"/>
          <w:sz w:val="20"/>
          <w:szCs w:val="20"/>
          <w:lang w:eastAsia="x-none"/>
        </w:rPr>
        <w:t>, Indonesia</w:t>
      </w:r>
    </w:p>
    <w:p w14:paraId="109EC363" w14:textId="77777777" w:rsidR="00530412" w:rsidRPr="00E51FD5" w:rsidRDefault="00530412" w:rsidP="0053041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x-none"/>
          <w:rPrChange w:id="40" w:author="Aldriano Medise" w:date="2015-05-02T08:47:00Z">
            <w:rPr>
              <w:rFonts w:ascii="Times New Roman" w:eastAsia="Times New Roman" w:hAnsi="Times New Roman" w:cs="Times New Roman"/>
              <w:b/>
              <w:color w:val="FF0000"/>
              <w:sz w:val="24"/>
              <w:szCs w:val="24"/>
              <w:lang w:val="x-none" w:eastAsia="x-none"/>
            </w:rPr>
          </w:rPrChange>
        </w:rPr>
      </w:pPr>
    </w:p>
    <w:p w14:paraId="35BA5474" w14:textId="77777777" w:rsidR="00E65312" w:rsidRDefault="00E65312" w:rsidP="00530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4846B56A" w14:textId="77777777" w:rsidR="00530412" w:rsidRPr="00530412" w:rsidRDefault="00530412" w:rsidP="00530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3041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ABSTRACT</w:t>
      </w:r>
    </w:p>
    <w:p w14:paraId="5BAA8417" w14:textId="77777777"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bookmarkStart w:id="41" w:name="_GoBack"/>
      <w:bookmarkEnd w:id="41"/>
    </w:p>
    <w:p w14:paraId="379A455E" w14:textId="77777777"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3463E6EA" w14:textId="77777777"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Objectives.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 assess the safety of Influenza HA (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Flubio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®) vaccine 28 days after two doses immunization in infants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children (6 months - 8 years old) 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and one dose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immunization 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 children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9-11 years of age.</w:t>
      </w:r>
    </w:p>
    <w:p w14:paraId="779E6896" w14:textId="77777777"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131F2A92" w14:textId="2182FF26" w:rsidR="00530412" w:rsidRPr="00C77611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Methods. </w:t>
      </w:r>
      <w:r w:rsidRPr="00530412">
        <w:rPr>
          <w:rFonts w:ascii="Times New Roman" w:eastAsia="Times New Roman" w:hAnsi="Times New Roman" w:cs="Tahoma"/>
          <w:color w:val="000000"/>
          <w:sz w:val="24"/>
          <w:szCs w:val="24"/>
          <w:lang w:val="en-US"/>
        </w:rPr>
        <w:t>This study was a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phase II clinical trial, open labeled bridging study. The subjects included in this study w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ere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healthy infants/children age 6 months - 11 years. Subjects were vaccinated with 1 dose or 2 doses of Influenza HA vaccine</w:t>
      </w:r>
      <w:r w:rsidR="00C7761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ins w:id="42" w:author="Novilia" w:date="2015-05-02T06:39:00Z">
        <w:r w:rsidR="00C77611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t xml:space="preserve">which contained </w:t>
        </w:r>
        <w:r w:rsidR="00C77611" w:rsidRPr="00C77611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  <w:rPrChange w:id="43" w:author="Novilia" w:date="2015-05-02T06:39:00Z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rPrChange>
          </w:rPr>
          <w:t>A/California/7/2009 (H1N1)</w:t>
        </w:r>
        <w:r w:rsidR="00C77611" w:rsidRPr="00C77611">
          <w:rPr>
            <w:rFonts w:ascii="Times New Roman" w:eastAsia="Times New Roman" w:hAnsi="Times New Roman" w:cs="Times New Roman"/>
            <w:color w:val="000000"/>
            <w:sz w:val="24"/>
            <w:szCs w:val="24"/>
            <w:rPrChange w:id="44" w:author="Novilia" w:date="2015-05-02T06:39:00Z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rPrChange>
          </w:rPr>
          <w:t xml:space="preserve">, 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lang w:val="pt-BR"/>
            <w:rPrChange w:id="45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  <w:lang w:val="pt-BR"/>
              </w:rPr>
            </w:rPrChange>
          </w:rPr>
          <w:t>A/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rPrChange w:id="46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</w:rPr>
            </w:rPrChange>
          </w:rPr>
          <w:t>Texas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lang w:val="pt-BR"/>
            <w:rPrChange w:id="47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  <w:lang w:val="pt-BR"/>
              </w:rPr>
            </w:rPrChange>
          </w:rPr>
          <w:t>/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rPrChange w:id="48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</w:rPr>
            </w:rPrChange>
          </w:rPr>
          <w:t>50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lang w:val="pt-BR"/>
            <w:rPrChange w:id="49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  <w:lang w:val="pt-BR"/>
              </w:rPr>
            </w:rPrChange>
          </w:rPr>
          <w:t>/201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rPrChange w:id="50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</w:rPr>
            </w:rPrChange>
          </w:rPr>
          <w:t>2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lang w:val="pt-BR"/>
            <w:rPrChange w:id="51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  <w:lang w:val="pt-BR"/>
              </w:rPr>
            </w:rPrChange>
          </w:rPr>
          <w:t xml:space="preserve"> (H3N2)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rPrChange w:id="52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</w:rPr>
            </w:rPrChange>
          </w:rPr>
          <w:t xml:space="preserve">, </w:t>
        </w:r>
        <w:del w:id="53" w:author="Aldriano Medise" w:date="2015-05-02T08:48:00Z">
          <w:r w:rsidR="00C77611" w:rsidRPr="00C77611" w:rsidDel="00E51FD5">
            <w:rPr>
              <w:rFonts w:ascii="Times New Roman" w:eastAsia="Times New Roman" w:hAnsi="Times New Roman" w:cs="Tahoma"/>
              <w:color w:val="000000"/>
              <w:sz w:val="24"/>
              <w:szCs w:val="24"/>
              <w:lang w:val="pt-BR"/>
              <w:rPrChange w:id="54" w:author="Novilia" w:date="2015-05-02T06:39:00Z">
                <w:rPr>
                  <w:rFonts w:ascii="Times New Roman" w:eastAsia="Times New Roman" w:hAnsi="Times New Roman" w:cs="Tahoma"/>
                  <w:color w:val="000000"/>
                  <w:sz w:val="24"/>
                  <w:szCs w:val="24"/>
                  <w:highlight w:val="yellow"/>
                  <w:lang w:val="pt-BR"/>
                </w:rPr>
              </w:rPrChange>
            </w:rPr>
            <w:delText xml:space="preserve"> </w:delText>
          </w:r>
        </w:del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lang w:val="pt-BR"/>
            <w:rPrChange w:id="55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  <w:lang w:val="pt-BR"/>
              </w:rPr>
            </w:rPrChange>
          </w:rPr>
          <w:t>and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rPrChange w:id="56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</w:rPr>
            </w:rPrChange>
          </w:rPr>
          <w:t xml:space="preserve"> 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lang w:val="en-US"/>
            <w:rPrChange w:id="57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  <w:lang w:val="en-US"/>
              </w:rPr>
            </w:rPrChange>
          </w:rPr>
          <w:t>B/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rPrChange w:id="58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</w:rPr>
            </w:rPrChange>
          </w:rPr>
          <w:t>Massachusets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lang w:val="en-US"/>
            <w:rPrChange w:id="59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  <w:lang w:val="en-US"/>
              </w:rPr>
            </w:rPrChange>
          </w:rPr>
          <w:t>/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rPrChange w:id="60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</w:rPr>
            </w:rPrChange>
          </w:rPr>
          <w:t>2/</w:t>
        </w:r>
        <w:commentRangeStart w:id="61"/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lang w:val="en-US"/>
            <w:rPrChange w:id="62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  <w:lang w:val="en-US"/>
              </w:rPr>
            </w:rPrChange>
          </w:rPr>
          <w:t>201</w:t>
        </w:r>
        <w:r w:rsidR="00C77611" w:rsidRPr="00C77611">
          <w:rPr>
            <w:rFonts w:ascii="Times New Roman" w:eastAsia="Times New Roman" w:hAnsi="Times New Roman" w:cs="Tahoma"/>
            <w:color w:val="000000"/>
            <w:sz w:val="24"/>
            <w:szCs w:val="24"/>
            <w:rPrChange w:id="63" w:author="Novilia" w:date="2015-05-02T06:39:00Z">
              <w:rPr>
                <w:rFonts w:ascii="Times New Roman" w:eastAsia="Times New Roman" w:hAnsi="Times New Roman" w:cs="Tahoma"/>
                <w:color w:val="000000"/>
                <w:sz w:val="24"/>
                <w:szCs w:val="24"/>
                <w:highlight w:val="yellow"/>
              </w:rPr>
            </w:rPrChange>
          </w:rPr>
          <w:t>2</w:t>
        </w:r>
        <w:commentRangeEnd w:id="61"/>
        <w:r w:rsidR="00C77611" w:rsidRPr="00C77611">
          <w:rPr>
            <w:rStyle w:val="CommentReference"/>
          </w:rPr>
          <w:commentReference w:id="61"/>
        </w:r>
        <w:del w:id="64" w:author="Aldriano Medise" w:date="2015-05-02T08:48:00Z">
          <w:r w:rsidR="00C77611" w:rsidDel="00E51FD5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delText xml:space="preserve"> </w:delText>
          </w:r>
        </w:del>
      </w:ins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del w:id="65" w:author="Aldriano Medise" w:date="2015-05-02T09:08:00Z"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  <w:lang w:val="en-US"/>
          </w:rPr>
          <w:delText>Antibody titers were measured at visit V1 (Day 0), V2 (V1 + 28 days/</w:delText>
        </w:r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</w:rPr>
          <w:delText>+</w:delText>
        </w:r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  <w:lang w:val="en-US"/>
          </w:rPr>
          <w:delText>7days) and at visit V3 (V2+28 days</w:delText>
        </w:r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</w:rPr>
          <w:delText>/</w:delText>
        </w:r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  <w:lang w:val="en-US"/>
          </w:rPr>
          <w:delText>+7 days)</w:delText>
        </w:r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</w:rPr>
          <w:delText xml:space="preserve"> by Haemaglutination Inhibition </w:delText>
        </w:r>
        <w:commentRangeStart w:id="66"/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</w:rPr>
          <w:delText>test</w:delText>
        </w:r>
        <w:commentRangeEnd w:id="66"/>
        <w:r w:rsidR="00C77611" w:rsidRPr="00C77611" w:rsidDel="003A076F">
          <w:rPr>
            <w:rStyle w:val="CommentReference"/>
            <w:highlight w:val="yellow"/>
          </w:rPr>
          <w:commentReference w:id="66"/>
        </w:r>
        <w:r w:rsidRPr="00530412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delText>.</w:delText>
        </w:r>
        <w:r w:rsidRPr="00530412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delText xml:space="preserve"> </w:delText>
        </w:r>
      </w:del>
      <w:r w:rsidRPr="000A14E3">
        <w:rPr>
          <w:rFonts w:ascii="Times New Roman" w:eastAsia="Times New Roman" w:hAnsi="Times New Roman" w:cs="Times New Roman"/>
          <w:sz w:val="24"/>
          <w:szCs w:val="24"/>
          <w:lang w:val="en-US"/>
          <w:rPrChange w:id="67" w:author="Novilia" w:date="2015-05-02T06:45:00Z">
            <w:rPr>
              <w:rFonts w:ascii="Times New Roman" w:eastAsia="Times New Roman" w:hAnsi="Times New Roman" w:cs="Times New Roman"/>
              <w:color w:val="FF0000"/>
              <w:sz w:val="24"/>
              <w:szCs w:val="24"/>
              <w:lang w:val="en-US"/>
            </w:rPr>
          </w:rPrChange>
        </w:rPr>
        <w:t>Safety was assessed immediately until 28 days</w:t>
      </w:r>
      <w:r w:rsidRPr="000A14E3">
        <w:rPr>
          <w:rFonts w:ascii="Times New Roman" w:eastAsia="Times New Roman" w:hAnsi="Times New Roman" w:cs="Times New Roman"/>
          <w:sz w:val="24"/>
          <w:szCs w:val="24"/>
          <w:rPrChange w:id="68" w:author="Novilia" w:date="2015-05-02T06:45:00Z">
            <w:rPr>
              <w:rFonts w:ascii="Times New Roman" w:eastAsia="Times New Roman" w:hAnsi="Times New Roman" w:cs="Times New Roman"/>
              <w:color w:val="FF0000"/>
              <w:sz w:val="24"/>
              <w:szCs w:val="24"/>
            </w:rPr>
          </w:rPrChange>
        </w:rPr>
        <w:t xml:space="preserve"> after each</w:t>
      </w:r>
      <w:r w:rsidRPr="000A14E3">
        <w:rPr>
          <w:rFonts w:ascii="Times New Roman" w:eastAsia="Times New Roman" w:hAnsi="Times New Roman" w:cs="Times New Roman"/>
          <w:sz w:val="24"/>
          <w:szCs w:val="24"/>
          <w:lang w:val="en-US"/>
          <w:rPrChange w:id="69" w:author="Novilia" w:date="2015-05-02T06:45:00Z">
            <w:rPr>
              <w:rFonts w:ascii="Times New Roman" w:eastAsia="Times New Roman" w:hAnsi="Times New Roman" w:cs="Times New Roman"/>
              <w:color w:val="FF0000"/>
              <w:sz w:val="24"/>
              <w:szCs w:val="24"/>
              <w:lang w:val="en-US"/>
            </w:rPr>
          </w:rPrChange>
        </w:rPr>
        <w:t xml:space="preserve"> dose. </w:t>
      </w:r>
      <w:r w:rsidR="00C77611" w:rsidRPr="00C77611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Parents were trained to record the reactions and symptoms after immunization. The study officer confirmed the reactions and symptoms occurred at day 3 after each </w:t>
      </w:r>
      <w:commentRangeStart w:id="70"/>
      <w:r w:rsidR="00C77611" w:rsidRPr="00C77611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injection</w:t>
      </w:r>
      <w:commentRangeEnd w:id="70"/>
      <w:r w:rsidR="00C77611">
        <w:rPr>
          <w:rStyle w:val="CommentReference"/>
        </w:rPr>
        <w:commentReference w:id="70"/>
      </w:r>
      <w:r w:rsidR="00C77611" w:rsidRPr="00C77611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.</w:t>
      </w:r>
    </w:p>
    <w:p w14:paraId="2DB0E20E" w14:textId="77777777" w:rsidR="00530412" w:rsidRPr="00530412" w:rsidRDefault="00530412" w:rsidP="0053041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DD03B5" w14:textId="63C2C2BB"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Results.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 total of 40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subjects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completed the study</w:t>
      </w:r>
      <w:ins w:id="71" w:author="Aldriano Medise" w:date="2015-05-02T09:08:00Z">
        <w:r w:rsidR="003A076F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t>.</w:t>
        </w:r>
      </w:ins>
      <w:ins w:id="72" w:author="Novilia" w:date="2015-05-02T06:41:00Z">
        <w:del w:id="73" w:author="Aldriano Medise" w:date="2015-05-02T09:08:00Z">
          <w:r w:rsidR="005953EF" w:rsidDel="003A076F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en-US"/>
            </w:rPr>
            <w:delText xml:space="preserve"> </w:delText>
          </w:r>
        </w:del>
      </w:ins>
      <w:del w:id="74" w:author="Aldriano Medise" w:date="2015-05-02T09:08:00Z">
        <w:r w:rsidRPr="00530412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delText>.</w:delText>
        </w:r>
      </w:del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del w:id="75" w:author="Aldriano Medise" w:date="2015-05-02T09:08:00Z"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</w:rPr>
          <w:delText>All s</w:delText>
        </w:r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  <w:lang w:val="en-US"/>
          </w:rPr>
          <w:delText>ubjects</w:delText>
        </w:r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</w:rPr>
          <w:delText xml:space="preserve"> (100%) were protected against </w:delText>
        </w:r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  <w:lang w:val="en-US"/>
          </w:rPr>
          <w:delText>Influenza A/California/7/2009 (H1N1)</w:delText>
        </w:r>
        <w:r w:rsidRPr="00C77611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yellow"/>
          </w:rPr>
          <w:delText xml:space="preserve">, 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  <w:lang w:val="pt-BR"/>
          </w:rPr>
          <w:delText>A/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</w:rPr>
          <w:delText>Texas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  <w:lang w:val="pt-BR"/>
          </w:rPr>
          <w:delText>/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</w:rPr>
          <w:delText>50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  <w:lang w:val="pt-BR"/>
          </w:rPr>
          <w:delText>/201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</w:rPr>
          <w:delText>2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  <w:lang w:val="pt-BR"/>
          </w:rPr>
          <w:delText xml:space="preserve"> (H3N2)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</w:rPr>
          <w:delText xml:space="preserve">, 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  <w:lang w:val="pt-BR"/>
          </w:rPr>
          <w:delText xml:space="preserve"> and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</w:rPr>
          <w:delText xml:space="preserve"> 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  <w:lang w:val="en-US"/>
          </w:rPr>
          <w:delText>B/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</w:rPr>
          <w:delText>Massachusets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  <w:lang w:val="en-US"/>
          </w:rPr>
          <w:delText>/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</w:rPr>
          <w:delText>2/</w:delText>
        </w:r>
        <w:commentRangeStart w:id="76"/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  <w:lang w:val="en-US"/>
          </w:rPr>
          <w:delText>201</w:delText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</w:rPr>
          <w:delText>2</w:delText>
        </w:r>
        <w:commentRangeEnd w:id="76"/>
        <w:r w:rsidR="00C77611" w:rsidDel="003A076F">
          <w:rPr>
            <w:rStyle w:val="CommentReference"/>
          </w:rPr>
          <w:commentReference w:id="76"/>
        </w:r>
        <w:r w:rsidRPr="00C77611" w:rsidDel="003A076F">
          <w:rPr>
            <w:rFonts w:ascii="Times New Roman" w:eastAsia="Times New Roman" w:hAnsi="Times New Roman" w:cs="Tahoma"/>
            <w:color w:val="000000"/>
            <w:sz w:val="24"/>
            <w:szCs w:val="24"/>
            <w:highlight w:val="yellow"/>
            <w:lang w:val="en-US"/>
          </w:rPr>
          <w:delText>.</w:delText>
        </w:r>
        <w:r w:rsidRPr="00530412" w:rsidDel="003A076F">
          <w:rPr>
            <w:rFonts w:ascii="Times New Roman" w:eastAsia="Times New Roman" w:hAnsi="Times New Roman" w:cs="Tahoma"/>
            <w:color w:val="000000"/>
            <w:sz w:val="24"/>
            <w:szCs w:val="24"/>
            <w:lang w:val="en-US"/>
          </w:rPr>
          <w:delText xml:space="preserve"> </w:delText>
        </w:r>
        <w:r w:rsidRPr="00530412" w:rsidDel="003A076F">
          <w:rPr>
            <w:rFonts w:ascii="Times New Roman" w:eastAsia="Times New Roman" w:hAnsi="Times New Roman" w:cs="Tahoma"/>
            <w:color w:val="000000"/>
            <w:sz w:val="24"/>
            <w:szCs w:val="24"/>
          </w:rPr>
          <w:delText xml:space="preserve"> </w:delText>
        </w:r>
      </w:del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 were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11.1%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ubjects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with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local reaction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1.7%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with systemic event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within 30 minutes after immunizations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. There were 23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%</w:t>
      </w:r>
      <w:ins w:id="77" w:author="Aldriano Medise" w:date="2015-05-02T09:09:00Z">
        <w:r w:rsidR="003A076F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t xml:space="preserve"> </w:t>
        </w:r>
      </w:ins>
      <w:del w:id="78" w:author="Aldriano Medise" w:date="2015-05-02T09:09:00Z">
        <w:r w:rsidRPr="00530412" w:rsidDel="003A076F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delText xml:space="preserve"> </w:delText>
        </w:r>
      </w:del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ubjects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with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local reaction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10.4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%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with systemic event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within 3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min - 72 hours after 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immunizatio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n. </w:t>
      </w:r>
      <w:ins w:id="79" w:author="Novilia" w:date="2015-05-02T07:14:00Z">
        <w:r w:rsidR="00841F3B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t xml:space="preserve">The most frequent local reaction was </w:t>
        </w:r>
      </w:ins>
      <w:ins w:id="80" w:author="Novilia" w:date="2015-05-02T07:15:00Z">
        <w:r w:rsidR="00841F3B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t xml:space="preserve">pain and the most frequent systemic event was muscle pain. </w:t>
        </w:r>
      </w:ins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Most of the reactions</w:t>
      </w:r>
      <w:ins w:id="81" w:author="Novilia" w:date="2015-05-02T07:15:00Z">
        <w:r w:rsidR="00841F3B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t xml:space="preserve"> and events</w:t>
        </w:r>
      </w:ins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were mild.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No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</w:rPr>
        <w:t>serious adverse event related to the vaccine was reported.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14:paraId="3AE421AD" w14:textId="77777777" w:rsidR="00530412" w:rsidRPr="00530412" w:rsidRDefault="00530412" w:rsidP="005304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5CECCB7A" w14:textId="77777777" w:rsidR="00530412" w:rsidRPr="00530412" w:rsidRDefault="00530412" w:rsidP="00530412">
      <w:pPr>
        <w:spacing w:after="0" w:line="240" w:lineRule="auto"/>
        <w:jc w:val="both"/>
        <w:rPr>
          <w:rFonts w:ascii="Palatino-Italic" w:eastAsia="Times New Roman" w:hAnsi="Palatino-Italic" w:cs="Palatino-Italic"/>
          <w:i/>
          <w:iCs/>
          <w:color w:val="000000"/>
          <w:sz w:val="18"/>
          <w:szCs w:val="18"/>
          <w:lang w:val="en-US"/>
        </w:rPr>
      </w:pPr>
      <w:r w:rsidRPr="00530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Conclusion. 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Flubio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® (Bio </w:t>
      </w:r>
      <w:proofErr w:type="spellStart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Farma</w:t>
      </w:r>
      <w:proofErr w:type="spellEnd"/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Influenza HA Trivalent) vaccine was proven safe for children aged 6 months up to 11 years. No serious adverse event related to the vaccine.</w:t>
      </w:r>
    </w:p>
    <w:p w14:paraId="0346FB2A" w14:textId="77777777" w:rsidR="00530412" w:rsidRPr="00530412" w:rsidRDefault="00530412" w:rsidP="00530412">
      <w:pPr>
        <w:spacing w:after="0"/>
        <w:outlineLvl w:val="6"/>
        <w:rPr>
          <w:rFonts w:ascii="Arial" w:eastAsia="Arial" w:hAnsi="Arial" w:cs="Times New Roman"/>
          <w:b/>
          <w:bCs/>
          <w:iCs/>
          <w:color w:val="000000"/>
          <w:sz w:val="20"/>
          <w:szCs w:val="20"/>
          <w:lang w:val="x-none" w:eastAsia="x-none"/>
        </w:rPr>
      </w:pPr>
    </w:p>
    <w:p w14:paraId="551E26B0" w14:textId="18B72AEC" w:rsidR="00530412" w:rsidRPr="00530412" w:rsidRDefault="00530412" w:rsidP="005304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val="en-US"/>
        </w:rPr>
      </w:pPr>
      <w:r w:rsidRPr="00530412">
        <w:rPr>
          <w:rFonts w:ascii="Times New Roman" w:eastAsia="Times New Roman" w:hAnsi="Times New Roman" w:cs="Times New Roman"/>
          <w:color w:val="000000"/>
          <w:sz w:val="24"/>
          <w:szCs w:val="20"/>
          <w:lang w:val="en-US"/>
        </w:rPr>
        <w:t xml:space="preserve">Keywords: Influenza vaccine, </w:t>
      </w:r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safety,</w:t>
      </w:r>
      <w:ins w:id="82" w:author="Aldriano Medise" w:date="2015-05-02T09:11:00Z">
        <w:r w:rsidR="003A076F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t xml:space="preserve"> adverse event,</w:t>
        </w:r>
      </w:ins>
      <w:r w:rsidRPr="00530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infant, children.</w:t>
      </w:r>
    </w:p>
    <w:p w14:paraId="00BF2322" w14:textId="77777777" w:rsidR="002A4891" w:rsidRDefault="00530412" w:rsidP="00530412">
      <w:r w:rsidRPr="00530412">
        <w:rPr>
          <w:rFonts w:ascii="Times New Roman" w:eastAsia="Times New Roman" w:hAnsi="Times New Roman" w:cs="Times New Roman"/>
          <w:color w:val="000000"/>
          <w:sz w:val="24"/>
          <w:szCs w:val="20"/>
          <w:lang w:val="en-US"/>
        </w:rPr>
        <w:br w:type="page"/>
      </w:r>
    </w:p>
    <w:sectPr w:rsidR="002A4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1" w:author="Novilia" w:date="2015-05-02T06:39:00Z" w:initials="N">
    <w:p w14:paraId="3FB376C4" w14:textId="77777777" w:rsidR="00C77611" w:rsidRPr="00C77611" w:rsidRDefault="00C77611" w:rsidP="00C776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proofErr w:type="spellStart"/>
      <w:r>
        <w:rPr>
          <w:lang w:val="en-US"/>
        </w:rPr>
        <w:t>Kalau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nya</w:t>
      </w:r>
      <w:proofErr w:type="spellEnd"/>
      <w:r>
        <w:rPr>
          <w:lang w:val="en-US"/>
        </w:rPr>
        <w:t xml:space="preserve"> safety </w:t>
      </w:r>
      <w:proofErr w:type="spellStart"/>
      <w:r>
        <w:rPr>
          <w:lang w:val="en-US"/>
        </w:rPr>
        <w:t>apakah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tdk</w:t>
      </w:r>
      <w:proofErr w:type="spellEnd"/>
      <w:r>
        <w:rPr>
          <w:lang w:val="en-US"/>
        </w:rPr>
        <w:t xml:space="preserve"> di delete </w:t>
      </w:r>
      <w:proofErr w:type="spellStart"/>
      <w:r>
        <w:rPr>
          <w:lang w:val="en-US"/>
        </w:rPr>
        <w:t>saja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dok</w:t>
      </w:r>
      <w:proofErr w:type="spellEnd"/>
      <w:r>
        <w:rPr>
          <w:lang w:val="en-US"/>
        </w:rPr>
        <w:t>?</w:t>
      </w:r>
    </w:p>
  </w:comment>
  <w:comment w:id="66" w:author="Novilia" w:date="2015-05-02T06:35:00Z" w:initials="N">
    <w:p w14:paraId="62E00582" w14:textId="77777777" w:rsidR="00C77611" w:rsidRPr="00C77611" w:rsidRDefault="00C776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proofErr w:type="spellStart"/>
      <w:r>
        <w:rPr>
          <w:lang w:val="en-US"/>
        </w:rPr>
        <w:t>Karena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nya</w:t>
      </w:r>
      <w:proofErr w:type="spellEnd"/>
      <w:r>
        <w:rPr>
          <w:lang w:val="en-US"/>
        </w:rPr>
        <w:t xml:space="preserve"> safety, </w:t>
      </w:r>
      <w:proofErr w:type="spellStart"/>
      <w:r>
        <w:rPr>
          <w:lang w:val="en-US"/>
        </w:rPr>
        <w:t>apakah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kalimat</w:t>
      </w:r>
      <w:proofErr w:type="spellEnd"/>
      <w:r>
        <w:rPr>
          <w:lang w:val="en-US"/>
        </w:rPr>
        <w:t xml:space="preserve"> ii </w:t>
      </w:r>
      <w:proofErr w:type="spellStart"/>
      <w:r>
        <w:rPr>
          <w:lang w:val="en-US"/>
        </w:rPr>
        <w:t>akan</w:t>
      </w:r>
      <w:proofErr w:type="spellEnd"/>
      <w:r>
        <w:rPr>
          <w:lang w:val="en-US"/>
        </w:rPr>
        <w:t xml:space="preserve"> di delete </w:t>
      </w:r>
      <w:proofErr w:type="spellStart"/>
      <w:r>
        <w:rPr>
          <w:lang w:val="en-US"/>
        </w:rPr>
        <w:t>saja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dok</w:t>
      </w:r>
      <w:proofErr w:type="spellEnd"/>
      <w:r>
        <w:rPr>
          <w:lang w:val="en-US"/>
        </w:rPr>
        <w:t>?</w:t>
      </w:r>
    </w:p>
  </w:comment>
  <w:comment w:id="70" w:author="Novilia" w:date="2015-05-02T06:38:00Z" w:initials="N">
    <w:p w14:paraId="47403C65" w14:textId="77777777" w:rsidR="00C77611" w:rsidRPr="00C77611" w:rsidRDefault="00C776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proofErr w:type="spellStart"/>
      <w:r>
        <w:rPr>
          <w:lang w:val="en-US"/>
        </w:rPr>
        <w:t>Karena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nya</w:t>
      </w:r>
      <w:proofErr w:type="spellEnd"/>
      <w:r>
        <w:rPr>
          <w:lang w:val="en-US"/>
        </w:rPr>
        <w:t xml:space="preserve"> safety, </w:t>
      </w:r>
      <w:proofErr w:type="spellStart"/>
      <w:r>
        <w:rPr>
          <w:lang w:val="en-US"/>
        </w:rPr>
        <w:t>saya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tambahkan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diperjelas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dok</w:t>
      </w:r>
      <w:proofErr w:type="spellEnd"/>
      <w:r>
        <w:rPr>
          <w:lang w:val="en-US"/>
        </w:rPr>
        <w:t>.</w:t>
      </w:r>
    </w:p>
  </w:comment>
  <w:comment w:id="76" w:author="Novilia" w:date="2015-05-02T06:38:00Z" w:initials="N">
    <w:p w14:paraId="0659C550" w14:textId="77777777" w:rsidR="00C77611" w:rsidRPr="00C77611" w:rsidRDefault="00C776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proofErr w:type="spellStart"/>
      <w:r>
        <w:rPr>
          <w:lang w:val="en-US"/>
        </w:rPr>
        <w:t>Kalau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nya</w:t>
      </w:r>
      <w:proofErr w:type="spellEnd"/>
      <w:r>
        <w:rPr>
          <w:lang w:val="en-US"/>
        </w:rPr>
        <w:t xml:space="preserve"> safety </w:t>
      </w:r>
      <w:proofErr w:type="spellStart"/>
      <w:r>
        <w:rPr>
          <w:lang w:val="en-US"/>
        </w:rPr>
        <w:t>apakah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tdk</w:t>
      </w:r>
      <w:proofErr w:type="spellEnd"/>
      <w:r>
        <w:rPr>
          <w:lang w:val="en-US"/>
        </w:rPr>
        <w:t xml:space="preserve"> di delete </w:t>
      </w:r>
      <w:proofErr w:type="spellStart"/>
      <w:r>
        <w:rPr>
          <w:lang w:val="en-US"/>
        </w:rPr>
        <w:t>saja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dok</w:t>
      </w:r>
      <w:proofErr w:type="spellEnd"/>
      <w:r>
        <w:rPr>
          <w:lang w:val="en-US"/>
        </w:rPr>
        <w:t>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B376C4" w15:done="0"/>
  <w15:commentEx w15:paraId="62E00582" w15:done="0"/>
  <w15:commentEx w15:paraId="47403C65" w15:done="0"/>
  <w15:commentEx w15:paraId="0659C55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Itali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driano Medise">
    <w15:presenceInfo w15:providerId="Windows Live" w15:userId="976415be1cbb22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12"/>
    <w:rsid w:val="000A14E3"/>
    <w:rsid w:val="000D4726"/>
    <w:rsid w:val="002A4891"/>
    <w:rsid w:val="003A076F"/>
    <w:rsid w:val="00530412"/>
    <w:rsid w:val="005953EF"/>
    <w:rsid w:val="00841F3B"/>
    <w:rsid w:val="008A54B4"/>
    <w:rsid w:val="00B936CA"/>
    <w:rsid w:val="00C77611"/>
    <w:rsid w:val="00DA384A"/>
    <w:rsid w:val="00E51FD5"/>
    <w:rsid w:val="00E65312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EED8A"/>
  <w15:docId w15:val="{0AF0BB99-B95D-4EBB-8BE2-A9F3D129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776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76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76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6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6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7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6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Aldriano Medise</cp:lastModifiedBy>
  <cp:revision>3</cp:revision>
  <dcterms:created xsi:type="dcterms:W3CDTF">2015-05-02T02:12:00Z</dcterms:created>
  <dcterms:modified xsi:type="dcterms:W3CDTF">2015-05-02T02:15:00Z</dcterms:modified>
</cp:coreProperties>
</file>